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00C" w:rsidRDefault="0020700C" w:rsidP="0020700C">
      <w:pPr>
        <w:rPr>
          <w:sz w:val="20"/>
          <w:szCs w:val="20"/>
        </w:rPr>
      </w:pPr>
      <w:r>
        <w:rPr>
          <w:noProof/>
          <w:sz w:val="20"/>
          <w:szCs w:val="20"/>
        </w:rPr>
        <w:drawing>
          <wp:anchor distT="0" distB="0" distL="114300" distR="114300" simplePos="0" relativeHeight="251661312" behindDoc="1" locked="0" layoutInCell="1" allowOverlap="1">
            <wp:simplePos x="0" y="0"/>
            <wp:positionH relativeFrom="column">
              <wp:posOffset>1717040</wp:posOffset>
            </wp:positionH>
            <wp:positionV relativeFrom="paragraph">
              <wp:posOffset>-51435</wp:posOffset>
            </wp:positionV>
            <wp:extent cx="1139190" cy="650875"/>
            <wp:effectExtent l="0" t="0" r="0" b="0"/>
            <wp:wrapNone/>
            <wp:docPr id="8" name="Picture 8" descr="Marriott Hotels &amp; Reso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rriott Hotels &amp; Resor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9190" cy="650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60288" behindDoc="1" locked="0" layoutInCell="1" allowOverlap="1">
            <wp:simplePos x="0" y="0"/>
            <wp:positionH relativeFrom="column">
              <wp:posOffset>-101600</wp:posOffset>
            </wp:positionH>
            <wp:positionV relativeFrom="paragraph">
              <wp:posOffset>-26035</wp:posOffset>
            </wp:positionV>
            <wp:extent cx="1200150" cy="6191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0150" cy="61912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rPr>
        <mc:AlternateContent>
          <mc:Choice Requires="wpc">
            <w:drawing>
              <wp:anchor distT="0" distB="0" distL="114300" distR="114300" simplePos="0" relativeHeight="251659264" behindDoc="1" locked="0" layoutInCell="1" allowOverlap="1">
                <wp:simplePos x="0" y="0"/>
                <wp:positionH relativeFrom="column">
                  <wp:posOffset>-31750</wp:posOffset>
                </wp:positionH>
                <wp:positionV relativeFrom="paragraph">
                  <wp:posOffset>-26035</wp:posOffset>
                </wp:positionV>
                <wp:extent cx="6248400" cy="650875"/>
                <wp:effectExtent l="0" t="0" r="3175" b="0"/>
                <wp:wrapTight wrapText="bothSides">
                  <wp:wrapPolygon edited="0">
                    <wp:start x="4643" y="4130"/>
                    <wp:lineTo x="4709" y="9209"/>
                    <wp:lineTo x="3688" y="11127"/>
                    <wp:lineTo x="3721" y="14288"/>
                    <wp:lineTo x="4544" y="14604"/>
                    <wp:lineTo x="4544" y="17154"/>
                    <wp:lineTo x="15772" y="17154"/>
                    <wp:lineTo x="16957" y="17154"/>
                    <wp:lineTo x="18571" y="17154"/>
                    <wp:lineTo x="19526" y="16205"/>
                    <wp:lineTo x="19493" y="14288"/>
                    <wp:lineTo x="20184" y="13972"/>
                    <wp:lineTo x="20184" y="11443"/>
                    <wp:lineTo x="19559" y="9209"/>
                    <wp:lineTo x="19624" y="6996"/>
                    <wp:lineTo x="16924" y="6343"/>
                    <wp:lineTo x="5104" y="4130"/>
                    <wp:lineTo x="4643" y="4130"/>
                  </wp:wrapPolygon>
                </wp:wrapTight>
                <wp:docPr id="6" name="Canvas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 name="Picture 10" descr="Renaissance Hotel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900430" y="0"/>
                            <a:ext cx="1135380" cy="650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 name="Picture 8" descr="Courtyar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683510" y="150495"/>
                            <a:ext cx="765810" cy="462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14" descr="TownePlace Suites by Marriot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3463290" y="104140"/>
                            <a:ext cx="864870" cy="522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13" descr="SpringHill Suite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4267835" y="93345"/>
                            <a:ext cx="95440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Picture 12" descr="Residence In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5140960" y="118745"/>
                            <a:ext cx="789940" cy="476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id="Canvas 6" o:spid="_x0000_s1026" editas="canvas" style="position:absolute;margin-left:-2.5pt;margin-top:-2.05pt;width:492pt;height:51.25pt;z-index:-251657216" coordsize="62484,65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484;height:6508;visibility:visible;mso-wrap-style:square">
                  <v:fill o:detectmouseclick="t"/>
                  <v:path o:connecttype="none"/>
                </v:shape>
                <v:shape id="Picture 10" o:spid="_x0000_s1028" type="#_x0000_t75" alt="Renaissance Hotels" style="position:absolute;left:9004;width:11354;height:65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">
                  <v:imagedata r:id="rId15" o:title="Renaissance Hotels"/>
                </v:shape>
                <v:shape id="Picture 8" o:spid="_x0000_s1029" type="#_x0000_t75" alt="Courtyard" style="position:absolute;left:26835;top:1504;width:7658;height:46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KYoRPCAAAA2gAAAA8AAABkcnMvZG93bnJldi54bWxEj1uLwjAUhN+F/Q/hCL5pqqy3rlFEWFAQ&#10;8cq+nm3OtmWbk9pErf/eCIKPw8w3w0xmtSnElSqXW1bQ7UQgiBOrc04VHA/f7REI55E1FpZJwZ0c&#10;zKYfjQnG2t54R9e9T0UoYRejgsz7MpbSJRkZdB1bEgfvz1YGfZBVKnWFt1BuCtmLooE0mHNYyLCk&#10;RUbJ//5iFKxH51U/cJvP8bB/35y2+PObn5VqNev5FwhPtX+HX/RSK+jB80q4AXL6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CmKETwgAAANoAAAAPAAAAAAAAAAAAAAAAAJ8C&#10;AABkcnMvZG93bnJldi54bWxQSwUGAAAAAAQABAD3AAAAjgMAAAAA&#10;">
                  <v:imagedata r:id="rId16" o:title="Courtyard"/>
                </v:shape>
                <v:shape id="Picture 14" o:spid="_x0000_s1030" type="#_x0000_t75" alt="TownePlace Suites by Marriott" style="position:absolute;left:34632;top:1041;width:8649;height:52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7BlPCAAAA2gAAAA8AAABkcnMvZG93bnJldi54bWxEj0GLwjAUhO/C/ofwhL1pqouyVKPIglJP&#10;i7XCHh/Ns602L6WJtv77jSB4HGbmG2a57k0t7tS6yrKCyTgCQZxbXXGhIDtuR98gnEfWWFsmBQ9y&#10;sF59DJYYa9vxge6pL0SAsItRQel9E0vp8pIMurFtiIN3tq1BH2RbSN1iF+CmltMomkuDFYeFEhv6&#10;KSm/pjej4PS7z9K/2XR/3Z23p+7SJ5vkYZX6HPabBQhPvX+HX+1EK/iC55VwA+TqH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FuwZTwgAAANoAAAAPAAAAAAAAAAAAAAAAAJ8C&#10;AABkcnMvZG93bnJldi54bWxQSwUGAAAAAAQABAD3AAAAjgMAAAAA&#10;">
                  <v:imagedata r:id="rId17" o:title="TownePlace Suites by Marriott"/>
                </v:shape>
                <v:shape id="Picture 13" o:spid="_x0000_s1031" type="#_x0000_t75" alt="SpringHill Suites" style="position:absolute;left:42678;top:933;width:9544;height:51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IWomDEAAAA2gAAAA8AAABkcnMvZG93bnJldi54bWxEj0FLw0AUhO+C/2F5gjezUYqU2G1RS6uX&#10;HppWxdsj+5INyb4Nu2sb/323UOhxmJlvmNlitL04kA+tYwWPWQ6CuHK65UbBfrd6mIIIEVlj75gU&#10;/FOAxfz2ZoaFdkfe0qGMjUgQDgUqMDEOhZShMmQxZG4gTl7tvMWYpG+k9nhMcNvLpzx/lhZbTgsG&#10;B3o3VHXln1VQl/rDLpffP8b/biZfzVu3jnWn1P3d+PoCItIYr+FL+1MrmMD5SroBcn4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IWomDEAAAA2gAAAA8AAAAAAAAAAAAAAAAA&#10;nwIAAGRycy9kb3ducmV2LnhtbFBLBQYAAAAABAAEAPcAAACQAwAAAAA=&#10;">
                  <v:imagedata r:id="rId18" o:title="SpringHill Suites"/>
                </v:shape>
                <v:shape id="Picture 12" o:spid="_x0000_s1032" type="#_x0000_t75" alt="Residence Inn" style="position:absolute;left:51409;top:1187;width:7900;height:47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pLXCAAAA2gAAAA8AAABkcnMvZG93bnJldi54bWxEj0GLwjAUhO/C/ofwFvam6QqKVNOiC4Ie&#10;lqJ1D3t7NM+22LzUJmr990YQPA4z8w2zSHvTiCt1rras4HsUgSAurK65VHDI18MZCOeRNTaWScGd&#10;HKTJx2CBsbY33tF170sRIOxiVFB538ZSuqIig25kW+LgHW1n0AfZlVJ3eAtw08hxFE2lwZrDQoUt&#10;/VRUnPYXoyA/0+pisr7BsXZ/2/9Mrn7XmVJfn/1yDsJT79/hV3ujFUzgeSXcAJk8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4wKS1wgAAANoAAAAPAAAAAAAAAAAAAAAAAJ8C&#10;AABkcnMvZG93bnJldi54bWxQSwUGAAAAAAQABAD3AAAAjgMAAAAA&#10;">
                  <v:imagedata r:id="rId19" o:title="Residence Inn"/>
                </v:shape>
                <w10:wrap type="tight"/>
              </v:group>
            </w:pict>
          </mc:Fallback>
        </mc:AlternateContent>
      </w:r>
      <w:r w:rsidRPr="00643F06">
        <w:rPr>
          <w:sz w:val="20"/>
          <w:szCs w:val="20"/>
        </w:rPr>
        <w:t xml:space="preserve">                                                        </w:t>
      </w:r>
    </w:p>
    <w:p w:rsidR="0020700C" w:rsidRDefault="0020700C" w:rsidP="0020700C">
      <w:pPr>
        <w:rPr>
          <w:sz w:val="20"/>
          <w:szCs w:val="20"/>
        </w:rPr>
      </w:pPr>
    </w:p>
    <w:p w:rsidR="0020700C" w:rsidRDefault="0020700C" w:rsidP="0020700C">
      <w:pPr>
        <w:rPr>
          <w:sz w:val="20"/>
          <w:szCs w:val="20"/>
        </w:rPr>
      </w:pPr>
    </w:p>
    <w:p w:rsidR="0020700C" w:rsidRPr="00643F06" w:rsidRDefault="0020700C" w:rsidP="0020700C">
      <w:pPr>
        <w:rPr>
          <w:sz w:val="20"/>
          <w:szCs w:val="20"/>
        </w:rPr>
      </w:pPr>
    </w:p>
    <w:p w:rsidR="0020700C" w:rsidRPr="0052497F" w:rsidRDefault="0020700C" w:rsidP="0020700C">
      <w:pPr>
        <w:pStyle w:val="Heading1"/>
        <w:pBdr>
          <w:right w:val="single" w:sz="4" w:space="17" w:color="auto"/>
        </w:pBdr>
        <w:rPr>
          <w:rFonts w:ascii="Calibri" w:hAnsi="Calibri" w:cs="Calibri"/>
        </w:rPr>
      </w:pPr>
      <w:r w:rsidRPr="0052497F">
        <w:rPr>
          <w:rFonts w:ascii="Calibri" w:hAnsi="Calibri" w:cs="Calibri"/>
        </w:rPr>
        <w:t>MARRIOTT HOTELS &amp; RESORTS</w:t>
      </w:r>
    </w:p>
    <w:p w:rsidR="0020700C" w:rsidRPr="0052497F" w:rsidRDefault="0020700C" w:rsidP="0020700C">
      <w:pPr>
        <w:pStyle w:val="Heading1"/>
        <w:pBdr>
          <w:right w:val="single" w:sz="4" w:space="17" w:color="auto"/>
        </w:pBdr>
        <w:rPr>
          <w:rFonts w:ascii="Calibri" w:hAnsi="Calibri" w:cs="Calibri"/>
        </w:rPr>
      </w:pPr>
      <w:r w:rsidRPr="0052497F">
        <w:rPr>
          <w:rFonts w:ascii="Calibri" w:hAnsi="Calibri" w:cs="Calibri"/>
        </w:rPr>
        <w:t>SOUTHWEST REGION</w:t>
      </w:r>
    </w:p>
    <w:p w:rsidR="0020700C" w:rsidRPr="0052497F" w:rsidRDefault="0020700C" w:rsidP="0020700C">
      <w:pPr>
        <w:pStyle w:val="Heading1"/>
        <w:pBdr>
          <w:right w:val="single" w:sz="4" w:space="17" w:color="auto"/>
        </w:pBdr>
        <w:rPr>
          <w:rFonts w:ascii="Calibri" w:hAnsi="Calibri" w:cs="Calibri"/>
        </w:rPr>
      </w:pPr>
      <w:proofErr w:type="gramStart"/>
      <w:r w:rsidRPr="0052497F">
        <w:rPr>
          <w:rFonts w:ascii="Calibri" w:hAnsi="Calibri" w:cs="Calibri"/>
        </w:rPr>
        <w:t>FIT  AGREEMENT</w:t>
      </w:r>
      <w:proofErr w:type="gramEnd"/>
      <w:r w:rsidRPr="0052497F">
        <w:rPr>
          <w:rFonts w:ascii="Calibri" w:hAnsi="Calibri" w:cs="Calibri"/>
        </w:rPr>
        <w:t xml:space="preserve"> – 2016-2017 </w:t>
      </w:r>
    </w:p>
    <w:p w:rsidR="0020700C" w:rsidRPr="0052497F" w:rsidRDefault="0020700C" w:rsidP="0020700C">
      <w:pPr>
        <w:tabs>
          <w:tab w:val="left" w:pos="2460"/>
        </w:tabs>
        <w:rPr>
          <w:rFonts w:ascii="Calibri" w:hAnsi="Calibri" w:cs="Calibri"/>
          <w:bCs/>
          <w:sz w:val="20"/>
          <w:szCs w:val="20"/>
        </w:rPr>
      </w:pPr>
      <w:r w:rsidRPr="0052497F">
        <w:rPr>
          <w:rFonts w:ascii="Calibri" w:hAnsi="Calibri" w:cs="Calibri"/>
          <w:bCs/>
          <w:sz w:val="20"/>
          <w:szCs w:val="20"/>
        </w:rPr>
        <w:tab/>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5040"/>
      </w:tblGrid>
      <w:tr w:rsidR="0020700C" w:rsidRPr="0052497F" w:rsidTr="0040441B">
        <w:trPr>
          <w:trHeight w:val="288"/>
        </w:trPr>
        <w:tc>
          <w:tcPr>
            <w:tcW w:w="4788" w:type="dxa"/>
            <w:shd w:val="clear" w:color="auto" w:fill="auto"/>
          </w:tcPr>
          <w:p w:rsidR="0020700C" w:rsidRPr="0052497F" w:rsidRDefault="0020700C" w:rsidP="0040441B">
            <w:pPr>
              <w:tabs>
                <w:tab w:val="left" w:pos="915"/>
              </w:tabs>
              <w:rPr>
                <w:rFonts w:ascii="Calibri" w:hAnsi="Calibri" w:cs="Calibri"/>
                <w:b/>
                <w:bCs/>
                <w:color w:val="0000FF"/>
                <w:sz w:val="20"/>
                <w:szCs w:val="20"/>
              </w:rPr>
            </w:pPr>
            <w:r>
              <w:rPr>
                <w:rStyle w:val="PageNumber"/>
                <w:rFonts w:ascii="Calibri" w:hAnsi="Calibri" w:cs="Calibri"/>
                <w:b/>
                <w:sz w:val="20"/>
              </w:rPr>
              <w:t>BC GOLF GUIDE/GOLF THE WORLD VACATIONS</w:t>
            </w:r>
          </w:p>
        </w:tc>
        <w:tc>
          <w:tcPr>
            <w:tcW w:w="5040" w:type="dxa"/>
            <w:shd w:val="clear" w:color="auto" w:fill="auto"/>
          </w:tcPr>
          <w:p w:rsidR="0020700C" w:rsidRPr="0052497F" w:rsidRDefault="0020700C" w:rsidP="0040441B">
            <w:pPr>
              <w:rPr>
                <w:rFonts w:ascii="Calibri" w:hAnsi="Calibri" w:cs="Calibri"/>
                <w:sz w:val="20"/>
                <w:szCs w:val="20"/>
              </w:rPr>
            </w:pPr>
            <w:r w:rsidRPr="0052497F">
              <w:rPr>
                <w:rFonts w:ascii="Calibri" w:hAnsi="Calibri" w:cs="Calibri"/>
                <w:sz w:val="20"/>
                <w:szCs w:val="20"/>
              </w:rPr>
              <w:t xml:space="preserve">Date:  </w:t>
            </w:r>
          </w:p>
        </w:tc>
      </w:tr>
      <w:tr w:rsidR="0020700C" w:rsidRPr="0052497F" w:rsidTr="0040441B">
        <w:trPr>
          <w:trHeight w:val="288"/>
        </w:trPr>
        <w:tc>
          <w:tcPr>
            <w:tcW w:w="4788" w:type="dxa"/>
            <w:shd w:val="clear" w:color="auto" w:fill="auto"/>
          </w:tcPr>
          <w:p w:rsidR="0020700C" w:rsidRPr="0052497F" w:rsidRDefault="0020700C" w:rsidP="0040441B">
            <w:pPr>
              <w:tabs>
                <w:tab w:val="left" w:pos="1815"/>
              </w:tabs>
              <w:rPr>
                <w:rFonts w:ascii="Calibri" w:hAnsi="Calibri" w:cs="Calibri"/>
                <w:sz w:val="20"/>
                <w:szCs w:val="20"/>
              </w:rPr>
            </w:pPr>
            <w:r w:rsidRPr="0052497F">
              <w:rPr>
                <w:rFonts w:ascii="Calibri" w:hAnsi="Calibri" w:cs="Calibri"/>
                <w:sz w:val="20"/>
                <w:szCs w:val="20"/>
              </w:rPr>
              <w:t xml:space="preserve">Marriott N#:   </w:t>
            </w:r>
            <w:r>
              <w:rPr>
                <w:rFonts w:ascii="Calibri" w:hAnsi="Calibri" w:cs="Calibri"/>
                <w:sz w:val="20"/>
                <w:szCs w:val="20"/>
              </w:rPr>
              <w:t>93864</w:t>
            </w:r>
          </w:p>
        </w:tc>
        <w:tc>
          <w:tcPr>
            <w:tcW w:w="5040" w:type="dxa"/>
            <w:shd w:val="clear" w:color="auto" w:fill="auto"/>
          </w:tcPr>
          <w:p w:rsidR="0020700C" w:rsidRPr="0052497F" w:rsidRDefault="0020700C" w:rsidP="0040441B">
            <w:pPr>
              <w:rPr>
                <w:rFonts w:ascii="Calibri" w:hAnsi="Calibri" w:cs="Calibri"/>
                <w:sz w:val="20"/>
                <w:szCs w:val="20"/>
              </w:rPr>
            </w:pPr>
            <w:r w:rsidRPr="0052497F">
              <w:rPr>
                <w:rFonts w:ascii="Calibri" w:hAnsi="Calibri" w:cs="Calibri"/>
                <w:sz w:val="20"/>
                <w:szCs w:val="20"/>
              </w:rPr>
              <w:t xml:space="preserve">Phone: </w:t>
            </w:r>
            <w:r>
              <w:rPr>
                <w:rFonts w:ascii="Calibri" w:hAnsi="Calibri" w:cs="Calibri"/>
                <w:sz w:val="20"/>
                <w:szCs w:val="20"/>
              </w:rPr>
              <w:t>877.223.7228</w:t>
            </w:r>
          </w:p>
        </w:tc>
      </w:tr>
      <w:tr w:rsidR="0020700C" w:rsidRPr="0052497F" w:rsidTr="0040441B">
        <w:trPr>
          <w:trHeight w:val="288"/>
        </w:trPr>
        <w:tc>
          <w:tcPr>
            <w:tcW w:w="4788" w:type="dxa"/>
            <w:shd w:val="clear" w:color="auto" w:fill="auto"/>
          </w:tcPr>
          <w:p w:rsidR="0020700C" w:rsidRPr="0052497F" w:rsidRDefault="0020700C" w:rsidP="0040441B">
            <w:pPr>
              <w:rPr>
                <w:rFonts w:ascii="Calibri" w:hAnsi="Calibri" w:cs="Calibri"/>
                <w:sz w:val="20"/>
                <w:szCs w:val="20"/>
              </w:rPr>
            </w:pPr>
            <w:r w:rsidRPr="0052497F">
              <w:rPr>
                <w:rFonts w:ascii="Calibri" w:hAnsi="Calibri" w:cs="Calibri"/>
                <w:sz w:val="20"/>
                <w:szCs w:val="20"/>
              </w:rPr>
              <w:t xml:space="preserve">Contact/Title:  </w:t>
            </w:r>
            <w:r>
              <w:rPr>
                <w:rFonts w:ascii="Calibri" w:hAnsi="Calibri" w:cs="Calibri"/>
                <w:sz w:val="20"/>
                <w:szCs w:val="20"/>
              </w:rPr>
              <w:t>Danny Leitch</w:t>
            </w:r>
          </w:p>
          <w:p w:rsidR="0020700C" w:rsidRPr="0052497F" w:rsidRDefault="0020700C" w:rsidP="0040441B">
            <w:pPr>
              <w:rPr>
                <w:rFonts w:ascii="Calibri" w:hAnsi="Calibri" w:cs="Calibri"/>
                <w:sz w:val="20"/>
                <w:szCs w:val="20"/>
              </w:rPr>
            </w:pPr>
          </w:p>
        </w:tc>
        <w:tc>
          <w:tcPr>
            <w:tcW w:w="5040" w:type="dxa"/>
            <w:shd w:val="clear" w:color="auto" w:fill="auto"/>
          </w:tcPr>
          <w:p w:rsidR="0020700C" w:rsidRPr="0052497F" w:rsidRDefault="0020700C" w:rsidP="0040441B">
            <w:pPr>
              <w:rPr>
                <w:rFonts w:ascii="Calibri" w:hAnsi="Calibri" w:cs="Calibri"/>
                <w:sz w:val="20"/>
                <w:szCs w:val="20"/>
              </w:rPr>
            </w:pPr>
            <w:r w:rsidRPr="0052497F">
              <w:rPr>
                <w:rFonts w:ascii="Calibri" w:hAnsi="Calibri" w:cs="Calibri"/>
                <w:sz w:val="20"/>
                <w:szCs w:val="20"/>
              </w:rPr>
              <w:t xml:space="preserve">Fax:  </w:t>
            </w:r>
          </w:p>
        </w:tc>
      </w:tr>
      <w:tr w:rsidR="0020700C" w:rsidRPr="0052497F" w:rsidTr="0040441B">
        <w:trPr>
          <w:trHeight w:val="288"/>
        </w:trPr>
        <w:tc>
          <w:tcPr>
            <w:tcW w:w="4788" w:type="dxa"/>
            <w:shd w:val="clear" w:color="auto" w:fill="auto"/>
          </w:tcPr>
          <w:p w:rsidR="0020700C" w:rsidRPr="0052497F" w:rsidRDefault="0020700C" w:rsidP="0040441B">
            <w:pPr>
              <w:rPr>
                <w:rFonts w:ascii="Calibri" w:hAnsi="Calibri" w:cs="Calibri"/>
                <w:sz w:val="20"/>
                <w:szCs w:val="20"/>
              </w:rPr>
            </w:pPr>
            <w:r w:rsidRPr="0052497F">
              <w:rPr>
                <w:rFonts w:ascii="Calibri" w:hAnsi="Calibri" w:cs="Calibri"/>
                <w:sz w:val="20"/>
                <w:szCs w:val="20"/>
              </w:rPr>
              <w:t xml:space="preserve">Street Address: </w:t>
            </w:r>
            <w:ins w:id="0" w:author="Boutell, Jordyn" w:date="2015-10-29T10:26:00Z">
              <w:r w:rsidR="00886FF3">
                <w:rPr>
                  <w:rFonts w:ascii="Calibri" w:hAnsi="Calibri" w:cs="Calibri"/>
                  <w:sz w:val="20"/>
                  <w:szCs w:val="20"/>
                </w:rPr>
                <w:t>1524 Woodridge Road</w:t>
              </w:r>
            </w:ins>
          </w:p>
        </w:tc>
        <w:tc>
          <w:tcPr>
            <w:tcW w:w="5040" w:type="dxa"/>
            <w:shd w:val="clear" w:color="auto" w:fill="auto"/>
          </w:tcPr>
          <w:p w:rsidR="0020700C" w:rsidRPr="0052497F" w:rsidRDefault="0020700C" w:rsidP="0040441B">
            <w:pPr>
              <w:rPr>
                <w:rFonts w:ascii="Calibri" w:hAnsi="Calibri" w:cs="Calibri"/>
                <w:sz w:val="20"/>
                <w:szCs w:val="20"/>
              </w:rPr>
            </w:pPr>
            <w:r w:rsidRPr="0052497F">
              <w:rPr>
                <w:rFonts w:ascii="Calibri" w:hAnsi="Calibri" w:cs="Calibri"/>
                <w:sz w:val="20"/>
                <w:szCs w:val="20"/>
              </w:rPr>
              <w:t xml:space="preserve">Email:  </w:t>
            </w:r>
          </w:p>
          <w:p w:rsidR="0020700C" w:rsidRPr="0052497F" w:rsidRDefault="0020700C" w:rsidP="0040441B">
            <w:pPr>
              <w:rPr>
                <w:rFonts w:ascii="Calibri" w:hAnsi="Calibri" w:cs="Calibri"/>
                <w:sz w:val="20"/>
                <w:szCs w:val="20"/>
              </w:rPr>
            </w:pPr>
            <w:r>
              <w:rPr>
                <w:rFonts w:ascii="Calibri" w:hAnsi="Calibri" w:cs="Calibri"/>
                <w:sz w:val="20"/>
                <w:szCs w:val="20"/>
              </w:rPr>
              <w:t>danny@bcgolfguide.com</w:t>
            </w:r>
          </w:p>
        </w:tc>
      </w:tr>
      <w:tr w:rsidR="0020700C" w:rsidRPr="0052497F" w:rsidTr="0040441B">
        <w:trPr>
          <w:trHeight w:val="288"/>
        </w:trPr>
        <w:tc>
          <w:tcPr>
            <w:tcW w:w="4788" w:type="dxa"/>
            <w:shd w:val="clear" w:color="auto" w:fill="auto"/>
          </w:tcPr>
          <w:p w:rsidR="0020700C" w:rsidRPr="0052497F" w:rsidRDefault="0020700C" w:rsidP="0040441B">
            <w:pPr>
              <w:rPr>
                <w:rFonts w:ascii="Calibri" w:hAnsi="Calibri" w:cs="Calibri"/>
                <w:sz w:val="20"/>
                <w:szCs w:val="20"/>
              </w:rPr>
            </w:pPr>
            <w:r w:rsidRPr="0052497F">
              <w:rPr>
                <w:rFonts w:ascii="Calibri" w:hAnsi="Calibri" w:cs="Calibri"/>
                <w:sz w:val="20"/>
                <w:szCs w:val="20"/>
              </w:rPr>
              <w:t xml:space="preserve">City/State/Zip: </w:t>
            </w:r>
            <w:ins w:id="1" w:author="Boutell, Jordyn" w:date="2015-10-29T10:27:00Z">
              <w:r w:rsidR="00886FF3">
                <w:rPr>
                  <w:rFonts w:ascii="Calibri" w:hAnsi="Calibri" w:cs="Calibri"/>
                  <w:sz w:val="20"/>
                  <w:szCs w:val="20"/>
                </w:rPr>
                <w:t>Kelowna, British Columbia, Canada V1W 3B4</w:t>
              </w:r>
            </w:ins>
            <w:bookmarkStart w:id="2" w:name="_GoBack"/>
            <w:bookmarkEnd w:id="2"/>
          </w:p>
        </w:tc>
        <w:tc>
          <w:tcPr>
            <w:tcW w:w="5040" w:type="dxa"/>
            <w:shd w:val="clear" w:color="auto" w:fill="auto"/>
          </w:tcPr>
          <w:p w:rsidR="0020700C" w:rsidRPr="0052497F" w:rsidRDefault="0020700C" w:rsidP="0040441B">
            <w:pPr>
              <w:rPr>
                <w:rFonts w:ascii="Calibri" w:hAnsi="Calibri" w:cs="Calibri"/>
                <w:sz w:val="20"/>
                <w:szCs w:val="20"/>
              </w:rPr>
            </w:pPr>
            <w:r w:rsidRPr="0052497F">
              <w:rPr>
                <w:rFonts w:ascii="Calibri" w:hAnsi="Calibri" w:cs="Calibri"/>
                <w:sz w:val="20"/>
                <w:szCs w:val="20"/>
              </w:rPr>
              <w:t>Web address:</w:t>
            </w:r>
          </w:p>
        </w:tc>
      </w:tr>
      <w:tr w:rsidR="0020700C" w:rsidRPr="0052497F" w:rsidTr="0040441B">
        <w:trPr>
          <w:trHeight w:val="288"/>
        </w:trPr>
        <w:tc>
          <w:tcPr>
            <w:tcW w:w="4788" w:type="dxa"/>
            <w:shd w:val="clear" w:color="auto" w:fill="auto"/>
          </w:tcPr>
          <w:p w:rsidR="0020700C" w:rsidRPr="0052497F" w:rsidRDefault="0020700C" w:rsidP="0040441B">
            <w:pPr>
              <w:rPr>
                <w:rFonts w:ascii="Calibri" w:hAnsi="Calibri" w:cs="Calibri"/>
                <w:sz w:val="20"/>
                <w:szCs w:val="20"/>
              </w:rPr>
            </w:pPr>
            <w:r w:rsidRPr="0052497F">
              <w:rPr>
                <w:rFonts w:ascii="Calibri" w:hAnsi="Calibri" w:cs="Calibri"/>
                <w:sz w:val="20"/>
                <w:szCs w:val="20"/>
                <w:highlight w:val="yellow"/>
              </w:rPr>
              <w:t>Billing Contact:</w:t>
            </w:r>
            <w:r w:rsidRPr="0052497F">
              <w:rPr>
                <w:rFonts w:ascii="Calibri" w:hAnsi="Calibri" w:cs="Calibri"/>
                <w:sz w:val="20"/>
                <w:szCs w:val="20"/>
              </w:rPr>
              <w:t xml:space="preserve">  </w:t>
            </w:r>
          </w:p>
        </w:tc>
        <w:tc>
          <w:tcPr>
            <w:tcW w:w="5040" w:type="dxa"/>
            <w:vMerge w:val="restart"/>
            <w:shd w:val="clear" w:color="auto" w:fill="auto"/>
          </w:tcPr>
          <w:p w:rsidR="0020700C" w:rsidRPr="0052497F" w:rsidRDefault="0020700C" w:rsidP="0040441B">
            <w:pPr>
              <w:rPr>
                <w:rFonts w:ascii="Calibri" w:hAnsi="Calibri" w:cs="Calibri"/>
                <w:sz w:val="20"/>
                <w:szCs w:val="20"/>
              </w:rPr>
            </w:pPr>
            <w:r w:rsidRPr="0052497F">
              <w:rPr>
                <w:rFonts w:ascii="Calibri" w:hAnsi="Calibri" w:cs="Calibri"/>
                <w:sz w:val="20"/>
                <w:szCs w:val="20"/>
                <w:highlight w:val="yellow"/>
              </w:rPr>
              <w:t>Stop Sell Email Address:</w:t>
            </w:r>
            <w:r w:rsidRPr="0052497F">
              <w:rPr>
                <w:rFonts w:ascii="Calibri" w:hAnsi="Calibri" w:cs="Calibri"/>
                <w:sz w:val="20"/>
                <w:szCs w:val="20"/>
              </w:rPr>
              <w:t xml:space="preserve">  </w:t>
            </w:r>
          </w:p>
          <w:p w:rsidR="0020700C" w:rsidRPr="0052497F" w:rsidRDefault="0020700C" w:rsidP="0040441B">
            <w:pPr>
              <w:rPr>
                <w:rFonts w:ascii="Calibri" w:hAnsi="Calibri" w:cs="Calibri"/>
                <w:sz w:val="20"/>
                <w:szCs w:val="20"/>
                <w:u w:val="single"/>
              </w:rPr>
            </w:pPr>
          </w:p>
        </w:tc>
      </w:tr>
      <w:tr w:rsidR="0020700C" w:rsidRPr="0052497F" w:rsidTr="0040441B">
        <w:trPr>
          <w:trHeight w:val="288"/>
        </w:trPr>
        <w:tc>
          <w:tcPr>
            <w:tcW w:w="4788" w:type="dxa"/>
            <w:shd w:val="clear" w:color="auto" w:fill="auto"/>
          </w:tcPr>
          <w:p w:rsidR="0020700C" w:rsidRPr="0052497F" w:rsidRDefault="0020700C" w:rsidP="0040441B">
            <w:pPr>
              <w:rPr>
                <w:rFonts w:ascii="Calibri" w:hAnsi="Calibri" w:cs="Calibri"/>
                <w:sz w:val="20"/>
                <w:szCs w:val="20"/>
                <w:highlight w:val="yellow"/>
              </w:rPr>
            </w:pPr>
            <w:r w:rsidRPr="0052497F">
              <w:rPr>
                <w:rFonts w:ascii="Calibri" w:hAnsi="Calibri" w:cs="Calibri"/>
                <w:sz w:val="20"/>
                <w:szCs w:val="20"/>
                <w:highlight w:val="yellow"/>
              </w:rPr>
              <w:t xml:space="preserve">Billing contact phone number: </w:t>
            </w:r>
          </w:p>
        </w:tc>
        <w:tc>
          <w:tcPr>
            <w:tcW w:w="5040" w:type="dxa"/>
            <w:vMerge/>
            <w:shd w:val="clear" w:color="auto" w:fill="auto"/>
          </w:tcPr>
          <w:p w:rsidR="0020700C" w:rsidRPr="0052497F" w:rsidRDefault="0020700C" w:rsidP="0040441B">
            <w:pPr>
              <w:rPr>
                <w:rFonts w:ascii="Calibri" w:hAnsi="Calibri" w:cs="Calibri"/>
                <w:sz w:val="20"/>
                <w:szCs w:val="20"/>
              </w:rPr>
            </w:pPr>
          </w:p>
        </w:tc>
      </w:tr>
      <w:tr w:rsidR="0020700C" w:rsidRPr="0052497F" w:rsidTr="0040441B">
        <w:trPr>
          <w:trHeight w:val="288"/>
        </w:trPr>
        <w:tc>
          <w:tcPr>
            <w:tcW w:w="4788" w:type="dxa"/>
            <w:shd w:val="clear" w:color="auto" w:fill="auto"/>
          </w:tcPr>
          <w:p w:rsidR="0020700C" w:rsidRPr="0052497F" w:rsidRDefault="0020700C" w:rsidP="0040441B">
            <w:pPr>
              <w:rPr>
                <w:rFonts w:ascii="Calibri" w:hAnsi="Calibri" w:cs="Calibri"/>
                <w:sz w:val="20"/>
                <w:szCs w:val="20"/>
                <w:highlight w:val="yellow"/>
              </w:rPr>
            </w:pPr>
            <w:r w:rsidRPr="0052497F">
              <w:rPr>
                <w:rFonts w:ascii="Calibri" w:hAnsi="Calibri" w:cs="Calibri"/>
                <w:sz w:val="20"/>
                <w:szCs w:val="20"/>
                <w:highlight w:val="yellow"/>
              </w:rPr>
              <w:t>Billing contact email address:</w:t>
            </w:r>
            <w:ins w:id="3" w:author="Tiffany Majors" w:date="2014-09-10T15:56:00Z">
              <w:r w:rsidRPr="0052497F">
                <w:rPr>
                  <w:rFonts w:ascii="Calibri" w:hAnsi="Calibri" w:cs="Calibri"/>
                  <w:sz w:val="20"/>
                  <w:szCs w:val="20"/>
                  <w:highlight w:val="yellow"/>
                </w:rPr>
                <w:t xml:space="preserve"> </w:t>
              </w:r>
            </w:ins>
          </w:p>
        </w:tc>
        <w:tc>
          <w:tcPr>
            <w:tcW w:w="5040" w:type="dxa"/>
            <w:shd w:val="clear" w:color="auto" w:fill="auto"/>
          </w:tcPr>
          <w:p w:rsidR="0020700C" w:rsidRPr="0052497F" w:rsidRDefault="0020700C" w:rsidP="0040441B">
            <w:pPr>
              <w:rPr>
                <w:rFonts w:ascii="Calibri" w:hAnsi="Calibri" w:cs="Calibri"/>
                <w:sz w:val="20"/>
                <w:szCs w:val="20"/>
              </w:rPr>
            </w:pPr>
          </w:p>
        </w:tc>
      </w:tr>
    </w:tbl>
    <w:p w:rsidR="0020700C" w:rsidRDefault="0020700C" w:rsidP="0020700C">
      <w:pPr>
        <w:rPr>
          <w:rFonts w:ascii="Calibri" w:hAnsi="Calibri" w:cs="Calibri"/>
          <w:b/>
          <w:sz w:val="20"/>
          <w:szCs w:val="20"/>
        </w:rPr>
      </w:pPr>
      <w:r w:rsidRPr="0052497F">
        <w:rPr>
          <w:rFonts w:ascii="Calibri" w:hAnsi="Calibri" w:cs="Calibri"/>
          <w:b/>
          <w:sz w:val="20"/>
          <w:szCs w:val="20"/>
        </w:rPr>
        <w:t>The Marriott and Renaissance Hotels of the Southwest region are pleased to provide our wholesale rate agreements for the following properties*:</w:t>
      </w:r>
    </w:p>
    <w:p w:rsidR="0020700C" w:rsidRDefault="0020700C" w:rsidP="0020700C">
      <w:pPr>
        <w:rPr>
          <w:rFonts w:ascii="Calibri" w:hAnsi="Calibri" w:cs="Calibri"/>
          <w:b/>
          <w:sz w:val="20"/>
          <w:szCs w:val="20"/>
        </w:rPr>
      </w:pPr>
    </w:p>
    <w:p w:rsidR="0020700C" w:rsidRPr="0052497F" w:rsidRDefault="0020700C" w:rsidP="0020700C">
      <w:pPr>
        <w:numPr>
          <w:ilvl w:val="0"/>
          <w:numId w:val="7"/>
        </w:numPr>
        <w:rPr>
          <w:rFonts w:ascii="Calibri" w:hAnsi="Calibri" w:cs="Calibri"/>
          <w:b/>
          <w:sz w:val="20"/>
          <w:szCs w:val="20"/>
        </w:rPr>
      </w:pPr>
      <w:r>
        <w:rPr>
          <w:rFonts w:ascii="Calibri" w:hAnsi="Calibri" w:cs="Calibri"/>
          <w:b/>
          <w:sz w:val="20"/>
          <w:szCs w:val="20"/>
        </w:rPr>
        <w:t>JW Marriott Desert Springs Resort &amp; Spa</w:t>
      </w:r>
    </w:p>
    <w:p w:rsidR="0020700C" w:rsidRPr="0052497F" w:rsidRDefault="0020700C" w:rsidP="0020700C">
      <w:pPr>
        <w:rPr>
          <w:rFonts w:ascii="Calibri" w:hAnsi="Calibri" w:cs="Calibri"/>
          <w:b/>
          <w:sz w:val="20"/>
          <w:szCs w:val="20"/>
        </w:rPr>
      </w:pPr>
    </w:p>
    <w:p w:rsidR="0020700C" w:rsidRPr="0052497F" w:rsidRDefault="0020700C" w:rsidP="0020700C">
      <w:pPr>
        <w:ind w:left="360"/>
        <w:rPr>
          <w:rFonts w:ascii="Calibri" w:hAnsi="Calibri" w:cs="Calibri"/>
          <w:sz w:val="20"/>
          <w:szCs w:val="20"/>
        </w:rPr>
      </w:pPr>
    </w:p>
    <w:p w:rsidR="0020700C" w:rsidRPr="0052497F" w:rsidRDefault="0020700C" w:rsidP="0020700C">
      <w:pPr>
        <w:ind w:left="360"/>
        <w:rPr>
          <w:rFonts w:ascii="Calibri" w:hAnsi="Calibri" w:cs="Calibri"/>
          <w:sz w:val="20"/>
          <w:szCs w:val="20"/>
        </w:rPr>
      </w:pPr>
      <w:r w:rsidRPr="0052497F">
        <w:rPr>
          <w:rFonts w:ascii="Calibri" w:hAnsi="Calibri" w:cs="Calibri"/>
          <w:sz w:val="20"/>
          <w:szCs w:val="20"/>
        </w:rPr>
        <w:t xml:space="preserve">*any hotels in our portfolio that are contracted subsequent to the date of this agreement will also be subject to the general terms and conditions set forth herein. </w:t>
      </w:r>
    </w:p>
    <w:p w:rsidR="0020700C" w:rsidRPr="0052497F" w:rsidRDefault="0020700C" w:rsidP="0020700C">
      <w:pPr>
        <w:ind w:left="360"/>
        <w:rPr>
          <w:rFonts w:ascii="Calibri" w:hAnsi="Calibri" w:cs="Calibri"/>
          <w:sz w:val="20"/>
          <w:szCs w:val="20"/>
        </w:rPr>
      </w:pPr>
    </w:p>
    <w:p w:rsidR="0020700C" w:rsidRPr="0052497F" w:rsidRDefault="0020700C" w:rsidP="0020700C">
      <w:pPr>
        <w:ind w:left="360"/>
        <w:rPr>
          <w:rFonts w:ascii="Calibri" w:hAnsi="Calibri" w:cs="Calibri"/>
          <w:sz w:val="20"/>
          <w:szCs w:val="20"/>
        </w:rPr>
      </w:pPr>
    </w:p>
    <w:p w:rsidR="0020700C" w:rsidRPr="0052497F" w:rsidRDefault="0020700C" w:rsidP="0020700C">
      <w:pPr>
        <w:rPr>
          <w:rFonts w:ascii="Calibri" w:hAnsi="Calibri" w:cs="Calibri"/>
          <w:b/>
          <w:sz w:val="20"/>
          <w:szCs w:val="20"/>
          <w:u w:val="single"/>
        </w:rPr>
      </w:pPr>
      <w:r w:rsidRPr="0052497F">
        <w:rPr>
          <w:rFonts w:ascii="Calibri" w:hAnsi="Calibri" w:cs="Calibri"/>
          <w:b/>
          <w:sz w:val="20"/>
          <w:szCs w:val="20"/>
          <w:u w:val="single"/>
        </w:rPr>
        <w:t>TERMS &amp; CONDITIONS</w:t>
      </w:r>
    </w:p>
    <w:p w:rsidR="0020700C" w:rsidRPr="0052497F" w:rsidRDefault="0020700C" w:rsidP="0020700C">
      <w:pPr>
        <w:rPr>
          <w:rFonts w:ascii="Calibri" w:hAnsi="Calibri" w:cs="Calibri"/>
          <w:b/>
          <w:sz w:val="20"/>
          <w:szCs w:val="20"/>
          <w:u w:val="single"/>
        </w:rPr>
      </w:pPr>
      <w:r w:rsidRPr="0052497F">
        <w:rPr>
          <w:rFonts w:ascii="Calibri" w:hAnsi="Calibri" w:cs="Calibri"/>
          <w:b/>
          <w:sz w:val="20"/>
          <w:szCs w:val="20"/>
          <w:u w:val="single"/>
        </w:rPr>
        <w:t>Applied to all Southwest Region Marriott &amp; Renaissance properties</w:t>
      </w:r>
    </w:p>
    <w:p w:rsidR="0020700C" w:rsidRPr="0052497F" w:rsidRDefault="0020700C" w:rsidP="0020700C">
      <w:pPr>
        <w:numPr>
          <w:ilvl w:val="0"/>
          <w:numId w:val="1"/>
        </w:numPr>
        <w:rPr>
          <w:rFonts w:ascii="Calibri" w:hAnsi="Calibri" w:cs="Calibri"/>
          <w:sz w:val="20"/>
          <w:szCs w:val="20"/>
        </w:rPr>
      </w:pPr>
      <w:smartTag w:uri="urn:schemas-microsoft-com:office:smarttags" w:element="stockticker">
        <w:r w:rsidRPr="0052497F">
          <w:rPr>
            <w:rFonts w:ascii="Calibri" w:hAnsi="Calibri" w:cs="Calibri"/>
            <w:b/>
            <w:sz w:val="20"/>
            <w:szCs w:val="20"/>
          </w:rPr>
          <w:t>FIT</w:t>
        </w:r>
      </w:smartTag>
      <w:r w:rsidRPr="0052497F">
        <w:rPr>
          <w:rFonts w:ascii="Calibri" w:hAnsi="Calibri" w:cs="Calibri"/>
          <w:b/>
          <w:sz w:val="20"/>
          <w:szCs w:val="20"/>
        </w:rPr>
        <w:t xml:space="preserve"> rates are to be used solely for individual leisure travel </w:t>
      </w:r>
      <w:proofErr w:type="gramStart"/>
      <w:r w:rsidRPr="0052497F">
        <w:rPr>
          <w:rFonts w:ascii="Calibri" w:hAnsi="Calibri" w:cs="Calibri"/>
          <w:b/>
          <w:sz w:val="20"/>
          <w:szCs w:val="20"/>
        </w:rPr>
        <w:t>(less than 10 rooms/night)</w:t>
      </w:r>
      <w:proofErr w:type="gramEnd"/>
      <w:r w:rsidRPr="0052497F">
        <w:rPr>
          <w:rFonts w:ascii="Calibri" w:hAnsi="Calibri" w:cs="Calibri"/>
          <w:b/>
          <w:sz w:val="20"/>
          <w:szCs w:val="20"/>
        </w:rPr>
        <w:t>.  Rates do not apply to business travel, meetings, conferences or groups.  Any reservation found to be for a                        convention/conference attendee for the Hotel with an official housing block will be charged to prevailing lowest available rate.</w:t>
      </w:r>
      <w:r w:rsidRPr="0052497F">
        <w:rPr>
          <w:rFonts w:ascii="Calibri" w:hAnsi="Calibri" w:cs="Calibri"/>
          <w:b/>
          <w:sz w:val="20"/>
          <w:szCs w:val="20"/>
        </w:rPr>
        <w:tab/>
      </w:r>
      <w:r w:rsidRPr="0052497F">
        <w:rPr>
          <w:rFonts w:ascii="Calibri" w:hAnsi="Calibri" w:cs="Calibri"/>
          <w:b/>
          <w:sz w:val="20"/>
          <w:szCs w:val="20"/>
        </w:rPr>
        <w:tab/>
      </w:r>
      <w:r w:rsidRPr="0052497F">
        <w:rPr>
          <w:rFonts w:ascii="Calibri" w:hAnsi="Calibri" w:cs="Calibri"/>
          <w:b/>
          <w:sz w:val="20"/>
          <w:szCs w:val="20"/>
        </w:rPr>
        <w:tab/>
      </w:r>
      <w:r w:rsidRPr="0052497F">
        <w:rPr>
          <w:rFonts w:ascii="Calibri" w:hAnsi="Calibri" w:cs="Calibri"/>
          <w:b/>
          <w:sz w:val="20"/>
          <w:szCs w:val="20"/>
        </w:rPr>
        <w:tab/>
      </w:r>
      <w:r w:rsidRPr="0052497F">
        <w:rPr>
          <w:rFonts w:ascii="Calibri" w:hAnsi="Calibri" w:cs="Calibri"/>
          <w:b/>
          <w:sz w:val="20"/>
          <w:szCs w:val="20"/>
        </w:rPr>
        <w:tab/>
      </w:r>
      <w:r w:rsidRPr="0052497F">
        <w:rPr>
          <w:rFonts w:ascii="Calibri" w:hAnsi="Calibri" w:cs="Calibri"/>
          <w:b/>
          <w:sz w:val="20"/>
          <w:szCs w:val="20"/>
        </w:rPr>
        <w:tab/>
      </w:r>
      <w:r w:rsidRPr="0052497F">
        <w:rPr>
          <w:rFonts w:ascii="Calibri" w:hAnsi="Calibri" w:cs="Calibri"/>
          <w:b/>
          <w:sz w:val="20"/>
          <w:szCs w:val="20"/>
        </w:rPr>
        <w:tab/>
      </w:r>
      <w:r w:rsidRPr="0052497F">
        <w:rPr>
          <w:rFonts w:ascii="Calibri" w:hAnsi="Calibri" w:cs="Calibri"/>
          <w:b/>
          <w:sz w:val="20"/>
          <w:szCs w:val="20"/>
        </w:rPr>
        <w:tab/>
      </w:r>
      <w:r w:rsidRPr="0052497F">
        <w:rPr>
          <w:rFonts w:ascii="Calibri" w:hAnsi="Calibri" w:cs="Calibri"/>
          <w:b/>
          <w:sz w:val="20"/>
          <w:szCs w:val="20"/>
        </w:rPr>
        <w:tab/>
      </w:r>
    </w:p>
    <w:p w:rsidR="0020700C" w:rsidRPr="0052497F" w:rsidRDefault="0020700C" w:rsidP="0020700C">
      <w:pPr>
        <w:numPr>
          <w:ilvl w:val="0"/>
          <w:numId w:val="1"/>
        </w:numPr>
        <w:rPr>
          <w:rFonts w:ascii="Calibri" w:hAnsi="Calibri" w:cs="Calibri"/>
          <w:sz w:val="20"/>
          <w:szCs w:val="20"/>
        </w:rPr>
      </w:pPr>
      <w:r w:rsidRPr="0052497F">
        <w:rPr>
          <w:rFonts w:ascii="Calibri" w:hAnsi="Calibri" w:cs="Calibri"/>
          <w:sz w:val="20"/>
          <w:szCs w:val="20"/>
        </w:rPr>
        <w:t>For group requests of 10 rooms or more a night, please contact your designated Marriott Southwest Senior Account Executive/Travel Industry Sales</w:t>
      </w:r>
    </w:p>
    <w:p w:rsidR="0020700C" w:rsidRPr="0052497F" w:rsidRDefault="0020700C" w:rsidP="0020700C">
      <w:pPr>
        <w:numPr>
          <w:ilvl w:val="0"/>
          <w:numId w:val="1"/>
        </w:numPr>
        <w:rPr>
          <w:rFonts w:ascii="Calibri" w:hAnsi="Calibri" w:cs="Calibri"/>
          <w:sz w:val="20"/>
          <w:szCs w:val="20"/>
        </w:rPr>
      </w:pPr>
      <w:r w:rsidRPr="0052497F">
        <w:rPr>
          <w:rFonts w:ascii="Calibri" w:hAnsi="Calibri" w:cs="Calibri"/>
          <w:sz w:val="20"/>
          <w:szCs w:val="20"/>
        </w:rPr>
        <w:t xml:space="preserve">For tour series requests please contact your Senior Account Executive </w:t>
      </w:r>
    </w:p>
    <w:p w:rsidR="0020700C" w:rsidRPr="0052497F" w:rsidRDefault="0020700C" w:rsidP="0020700C">
      <w:pPr>
        <w:numPr>
          <w:ilvl w:val="0"/>
          <w:numId w:val="2"/>
        </w:numPr>
        <w:rPr>
          <w:rFonts w:ascii="Calibri" w:hAnsi="Calibri" w:cs="Calibri"/>
          <w:sz w:val="20"/>
          <w:szCs w:val="20"/>
        </w:rPr>
      </w:pPr>
      <w:r w:rsidRPr="0052497F">
        <w:rPr>
          <w:rFonts w:ascii="Calibri" w:hAnsi="Calibri" w:cs="Calibri"/>
          <w:sz w:val="20"/>
          <w:szCs w:val="20"/>
        </w:rPr>
        <w:t>Rates are in US Dollars.</w:t>
      </w:r>
    </w:p>
    <w:p w:rsidR="0020700C" w:rsidRPr="0052497F" w:rsidRDefault="0020700C" w:rsidP="0020700C">
      <w:pPr>
        <w:numPr>
          <w:ilvl w:val="0"/>
          <w:numId w:val="2"/>
        </w:numPr>
        <w:rPr>
          <w:rFonts w:ascii="Calibri" w:hAnsi="Calibri" w:cs="Calibri"/>
          <w:sz w:val="20"/>
          <w:szCs w:val="20"/>
        </w:rPr>
      </w:pPr>
      <w:r w:rsidRPr="0052497F">
        <w:rPr>
          <w:rFonts w:ascii="Calibri" w:hAnsi="Calibri" w:cs="Calibri"/>
          <w:sz w:val="20"/>
          <w:szCs w:val="20"/>
        </w:rPr>
        <w:t>Hotel’s room rates are subject to applicable state and local taxes in effect at time of check-out.</w:t>
      </w:r>
      <w:r w:rsidRPr="0052497F">
        <w:rPr>
          <w:rFonts w:ascii="Calibri" w:hAnsi="Calibri" w:cs="Calibri"/>
          <w:color w:val="FF0000"/>
          <w:sz w:val="20"/>
          <w:szCs w:val="20"/>
        </w:rPr>
        <w:t xml:space="preserve"> </w:t>
      </w:r>
      <w:r w:rsidRPr="0052497F">
        <w:rPr>
          <w:rFonts w:ascii="Calibri" w:hAnsi="Calibri" w:cs="Calibri"/>
          <w:sz w:val="20"/>
          <w:szCs w:val="20"/>
        </w:rPr>
        <w:t>Sales tax and state/ city fees are subject to change without notice.</w:t>
      </w:r>
    </w:p>
    <w:p w:rsidR="0020700C" w:rsidRPr="0052497F" w:rsidRDefault="0020700C" w:rsidP="0020700C">
      <w:pPr>
        <w:numPr>
          <w:ilvl w:val="0"/>
          <w:numId w:val="2"/>
        </w:numPr>
        <w:rPr>
          <w:rFonts w:ascii="Calibri" w:hAnsi="Calibri" w:cs="Calibri"/>
          <w:sz w:val="20"/>
          <w:szCs w:val="20"/>
        </w:rPr>
      </w:pPr>
      <w:r w:rsidRPr="0052497F">
        <w:rPr>
          <w:rFonts w:ascii="Calibri" w:hAnsi="Calibri" w:cs="Calibri"/>
          <w:sz w:val="20"/>
          <w:szCs w:val="20"/>
        </w:rPr>
        <w:t>Rates are non-commissionable and exclude taxes.</w:t>
      </w:r>
    </w:p>
    <w:p w:rsidR="0020700C" w:rsidRPr="0052497F" w:rsidRDefault="0020700C" w:rsidP="0020700C">
      <w:pPr>
        <w:numPr>
          <w:ilvl w:val="0"/>
          <w:numId w:val="2"/>
        </w:numPr>
        <w:rPr>
          <w:rFonts w:ascii="Calibri" w:hAnsi="Calibri" w:cs="Calibri"/>
          <w:sz w:val="20"/>
          <w:szCs w:val="20"/>
        </w:rPr>
      </w:pPr>
      <w:r w:rsidRPr="0052497F">
        <w:rPr>
          <w:rFonts w:ascii="Calibri" w:hAnsi="Calibri" w:cs="Calibri"/>
          <w:sz w:val="20"/>
          <w:szCs w:val="20"/>
        </w:rPr>
        <w:t>All rooms are non-smoking</w:t>
      </w:r>
    </w:p>
    <w:p w:rsidR="0020700C" w:rsidRPr="0052497F" w:rsidRDefault="0020700C" w:rsidP="0020700C">
      <w:pPr>
        <w:numPr>
          <w:ilvl w:val="0"/>
          <w:numId w:val="2"/>
        </w:numPr>
        <w:rPr>
          <w:rFonts w:ascii="Calibri" w:hAnsi="Calibri" w:cs="Calibri"/>
          <w:sz w:val="20"/>
          <w:szCs w:val="20"/>
        </w:rPr>
      </w:pPr>
      <w:r w:rsidRPr="0052497F">
        <w:rPr>
          <w:rFonts w:ascii="Calibri" w:hAnsi="Calibri" w:cs="Calibri"/>
          <w:sz w:val="20"/>
          <w:szCs w:val="20"/>
        </w:rPr>
        <w:t xml:space="preserve">Child Policy: No charge for children under 18 who are staying in the same room with parents. </w:t>
      </w:r>
    </w:p>
    <w:p w:rsidR="0020700C" w:rsidRPr="0052497F" w:rsidRDefault="0020700C" w:rsidP="0020700C">
      <w:pPr>
        <w:rPr>
          <w:rFonts w:ascii="Calibri" w:hAnsi="Calibri" w:cs="Calibri"/>
          <w:sz w:val="20"/>
          <w:szCs w:val="20"/>
        </w:rPr>
      </w:pPr>
    </w:p>
    <w:p w:rsidR="0020700C" w:rsidRPr="0052497F" w:rsidRDefault="0020700C" w:rsidP="0020700C">
      <w:pPr>
        <w:tabs>
          <w:tab w:val="left" w:pos="1650"/>
        </w:tabs>
        <w:rPr>
          <w:rFonts w:ascii="Calibri" w:hAnsi="Calibri" w:cs="Calibri"/>
          <w:b/>
          <w:sz w:val="20"/>
          <w:szCs w:val="20"/>
          <w:u w:val="single"/>
        </w:rPr>
      </w:pPr>
      <w:r w:rsidRPr="0052497F">
        <w:rPr>
          <w:rFonts w:ascii="Calibri" w:hAnsi="Calibri" w:cs="Calibri"/>
          <w:b/>
          <w:sz w:val="20"/>
          <w:szCs w:val="20"/>
          <w:u w:val="single"/>
        </w:rPr>
        <w:t>CREDIT PROCEDURE/PAYMENT</w:t>
      </w:r>
    </w:p>
    <w:p w:rsidR="0020700C" w:rsidRPr="0052497F" w:rsidRDefault="0020700C" w:rsidP="0020700C">
      <w:pPr>
        <w:autoSpaceDE w:val="0"/>
        <w:autoSpaceDN w:val="0"/>
        <w:adjustRightInd w:val="0"/>
        <w:rPr>
          <w:rFonts w:ascii="Calibri" w:hAnsi="Calibri" w:cs="Calibri"/>
          <w:sz w:val="20"/>
          <w:szCs w:val="20"/>
        </w:rPr>
      </w:pPr>
      <w:proofErr w:type="gramStart"/>
      <w:r w:rsidRPr="0052497F">
        <w:rPr>
          <w:rFonts w:ascii="Calibri" w:hAnsi="Calibri" w:cs="Calibri"/>
          <w:sz w:val="20"/>
          <w:szCs w:val="20"/>
        </w:rPr>
        <w:t>Room and tax to master account.</w:t>
      </w:r>
      <w:proofErr w:type="gramEnd"/>
      <w:r w:rsidRPr="0052497F">
        <w:rPr>
          <w:rFonts w:ascii="Calibri" w:hAnsi="Calibri" w:cs="Calibri"/>
          <w:sz w:val="20"/>
          <w:szCs w:val="20"/>
        </w:rPr>
        <w:t xml:space="preserve">  Individuals cover incidental charges.  </w:t>
      </w:r>
    </w:p>
    <w:p w:rsidR="0020700C" w:rsidRPr="0052497F" w:rsidRDefault="0020700C" w:rsidP="0020700C">
      <w:pPr>
        <w:autoSpaceDE w:val="0"/>
        <w:autoSpaceDN w:val="0"/>
        <w:adjustRightInd w:val="0"/>
        <w:rPr>
          <w:rFonts w:ascii="Calibri" w:hAnsi="Calibri" w:cs="Calibri"/>
          <w:sz w:val="20"/>
          <w:szCs w:val="20"/>
        </w:rPr>
      </w:pPr>
    </w:p>
    <w:p w:rsidR="0020700C" w:rsidRPr="0052497F" w:rsidRDefault="0020700C" w:rsidP="0020700C">
      <w:pPr>
        <w:autoSpaceDE w:val="0"/>
        <w:autoSpaceDN w:val="0"/>
        <w:adjustRightInd w:val="0"/>
        <w:rPr>
          <w:rFonts w:ascii="Calibri" w:hAnsi="Calibri" w:cs="Calibri"/>
          <w:b/>
          <w:bCs/>
          <w:sz w:val="20"/>
          <w:szCs w:val="20"/>
        </w:rPr>
      </w:pPr>
      <w:r w:rsidRPr="0052497F">
        <w:rPr>
          <w:rFonts w:ascii="Calibri" w:hAnsi="Calibri" w:cs="Calibri"/>
          <w:b/>
          <w:bCs/>
          <w:sz w:val="20"/>
          <w:szCs w:val="20"/>
        </w:rPr>
        <w:t>Credit process will be as follows:</w:t>
      </w:r>
    </w:p>
    <w:p w:rsidR="0020700C" w:rsidRPr="0052497F" w:rsidRDefault="0020700C" w:rsidP="0020700C">
      <w:pPr>
        <w:rPr>
          <w:rFonts w:ascii="Calibri" w:hAnsi="Calibri" w:cs="Calibri"/>
          <w:sz w:val="20"/>
          <w:szCs w:val="20"/>
        </w:rPr>
      </w:pPr>
      <w:r w:rsidRPr="0052497F">
        <w:rPr>
          <w:rFonts w:ascii="Calibri" w:hAnsi="Calibri" w:cs="Calibri"/>
          <w:sz w:val="20"/>
          <w:szCs w:val="20"/>
        </w:rPr>
        <w:fldChar w:fldCharType="begin">
          <w:ffData>
            <w:name w:val="Check1"/>
            <w:enabled/>
            <w:calcOnExit w:val="0"/>
            <w:checkBox>
              <w:sizeAuto/>
              <w:default w:val="0"/>
            </w:checkBox>
          </w:ffData>
        </w:fldChar>
      </w:r>
      <w:r w:rsidRPr="0052497F">
        <w:rPr>
          <w:rFonts w:ascii="Calibri" w:hAnsi="Calibri" w:cs="Calibri"/>
          <w:sz w:val="20"/>
          <w:szCs w:val="20"/>
        </w:rPr>
        <w:instrText xml:space="preserve"> FORMCHECKBOX </w:instrText>
      </w:r>
      <w:r w:rsidR="00786532">
        <w:rPr>
          <w:rFonts w:ascii="Calibri" w:hAnsi="Calibri" w:cs="Calibri"/>
          <w:sz w:val="20"/>
          <w:szCs w:val="20"/>
        </w:rPr>
      </w:r>
      <w:r w:rsidR="00786532">
        <w:rPr>
          <w:rFonts w:ascii="Calibri" w:hAnsi="Calibri" w:cs="Calibri"/>
          <w:sz w:val="20"/>
          <w:szCs w:val="20"/>
        </w:rPr>
        <w:fldChar w:fldCharType="separate"/>
      </w:r>
      <w:r w:rsidRPr="0052497F">
        <w:rPr>
          <w:rFonts w:ascii="Calibri" w:hAnsi="Calibri" w:cs="Calibri"/>
          <w:sz w:val="20"/>
          <w:szCs w:val="20"/>
        </w:rPr>
        <w:fldChar w:fldCharType="end"/>
      </w:r>
      <w:r w:rsidRPr="0052497F">
        <w:rPr>
          <w:rFonts w:ascii="Calibri" w:hAnsi="Calibri" w:cs="Calibri"/>
          <w:sz w:val="20"/>
          <w:szCs w:val="20"/>
        </w:rPr>
        <w:t xml:space="preserve">   Direct Bill  </w:t>
      </w:r>
    </w:p>
    <w:p w:rsidR="0020700C" w:rsidRPr="0052497F" w:rsidRDefault="0020700C" w:rsidP="0020700C">
      <w:pPr>
        <w:rPr>
          <w:rFonts w:ascii="Calibri" w:hAnsi="Calibri" w:cs="Calibri"/>
          <w:sz w:val="20"/>
          <w:szCs w:val="20"/>
        </w:rPr>
      </w:pPr>
      <w:r w:rsidRPr="0052497F">
        <w:rPr>
          <w:rFonts w:ascii="Calibri" w:hAnsi="Calibri" w:cs="Calibri"/>
          <w:sz w:val="20"/>
          <w:szCs w:val="20"/>
        </w:rPr>
        <w:lastRenderedPageBreak/>
        <w:fldChar w:fldCharType="begin">
          <w:ffData>
            <w:name w:val="Check1"/>
            <w:enabled/>
            <w:calcOnExit w:val="0"/>
            <w:checkBox>
              <w:sizeAuto/>
              <w:default w:val="0"/>
            </w:checkBox>
          </w:ffData>
        </w:fldChar>
      </w:r>
      <w:r w:rsidRPr="0052497F">
        <w:rPr>
          <w:rFonts w:ascii="Calibri" w:hAnsi="Calibri" w:cs="Calibri"/>
          <w:sz w:val="20"/>
          <w:szCs w:val="20"/>
        </w:rPr>
        <w:instrText xml:space="preserve"> FORMCHECKBOX </w:instrText>
      </w:r>
      <w:r w:rsidR="00786532">
        <w:rPr>
          <w:rFonts w:ascii="Calibri" w:hAnsi="Calibri" w:cs="Calibri"/>
          <w:sz w:val="20"/>
          <w:szCs w:val="20"/>
        </w:rPr>
      </w:r>
      <w:r w:rsidR="00786532">
        <w:rPr>
          <w:rFonts w:ascii="Calibri" w:hAnsi="Calibri" w:cs="Calibri"/>
          <w:sz w:val="20"/>
          <w:szCs w:val="20"/>
        </w:rPr>
        <w:fldChar w:fldCharType="separate"/>
      </w:r>
      <w:r w:rsidRPr="0052497F">
        <w:rPr>
          <w:rFonts w:ascii="Calibri" w:hAnsi="Calibri" w:cs="Calibri"/>
          <w:sz w:val="20"/>
          <w:szCs w:val="20"/>
        </w:rPr>
        <w:fldChar w:fldCharType="end"/>
      </w:r>
      <w:r w:rsidRPr="0052497F">
        <w:rPr>
          <w:rFonts w:ascii="Calibri" w:hAnsi="Calibri" w:cs="Calibri"/>
          <w:sz w:val="20"/>
          <w:szCs w:val="20"/>
        </w:rPr>
        <w:t xml:space="preserve">   Full Prepayment</w:t>
      </w:r>
    </w:p>
    <w:p w:rsidR="0020700C" w:rsidRPr="0052497F" w:rsidRDefault="0020700C" w:rsidP="0020700C">
      <w:pPr>
        <w:rPr>
          <w:rFonts w:ascii="Calibri" w:hAnsi="Calibri" w:cs="Calibri"/>
          <w:sz w:val="20"/>
          <w:szCs w:val="20"/>
        </w:rPr>
      </w:pPr>
      <w:r w:rsidRPr="0052497F">
        <w:rPr>
          <w:rFonts w:ascii="Calibri" w:hAnsi="Calibri" w:cs="Calibri"/>
          <w:sz w:val="20"/>
          <w:szCs w:val="20"/>
        </w:rPr>
        <w:fldChar w:fldCharType="begin">
          <w:ffData>
            <w:name w:val="Check1"/>
            <w:enabled/>
            <w:calcOnExit w:val="0"/>
            <w:checkBox>
              <w:sizeAuto/>
              <w:default w:val="0"/>
            </w:checkBox>
          </w:ffData>
        </w:fldChar>
      </w:r>
      <w:r w:rsidRPr="0052497F">
        <w:rPr>
          <w:rFonts w:ascii="Calibri" w:hAnsi="Calibri" w:cs="Calibri"/>
          <w:sz w:val="20"/>
          <w:szCs w:val="20"/>
        </w:rPr>
        <w:instrText xml:space="preserve"> FORMCHECKBOX </w:instrText>
      </w:r>
      <w:r w:rsidR="00786532">
        <w:rPr>
          <w:rFonts w:ascii="Calibri" w:hAnsi="Calibri" w:cs="Calibri"/>
          <w:sz w:val="20"/>
          <w:szCs w:val="20"/>
        </w:rPr>
      </w:r>
      <w:r w:rsidR="00786532">
        <w:rPr>
          <w:rFonts w:ascii="Calibri" w:hAnsi="Calibri" w:cs="Calibri"/>
          <w:sz w:val="20"/>
          <w:szCs w:val="20"/>
        </w:rPr>
        <w:fldChar w:fldCharType="separate"/>
      </w:r>
      <w:r w:rsidRPr="0052497F">
        <w:rPr>
          <w:rFonts w:ascii="Calibri" w:hAnsi="Calibri" w:cs="Calibri"/>
          <w:sz w:val="20"/>
          <w:szCs w:val="20"/>
        </w:rPr>
        <w:fldChar w:fldCharType="end"/>
      </w:r>
      <w:r w:rsidRPr="0052497F">
        <w:rPr>
          <w:rFonts w:ascii="Calibri" w:hAnsi="Calibri" w:cs="Calibri"/>
          <w:sz w:val="20"/>
          <w:szCs w:val="20"/>
        </w:rPr>
        <w:t xml:space="preserve">   Single Use Credit Card (wholesaler’s card)</w:t>
      </w:r>
    </w:p>
    <w:p w:rsidR="0020700C" w:rsidRPr="0052497F" w:rsidRDefault="0020700C" w:rsidP="0020700C">
      <w:pPr>
        <w:autoSpaceDE w:val="0"/>
        <w:autoSpaceDN w:val="0"/>
        <w:adjustRightInd w:val="0"/>
        <w:rPr>
          <w:rFonts w:ascii="Calibri" w:hAnsi="Calibri" w:cs="Calibri"/>
          <w:sz w:val="20"/>
          <w:szCs w:val="20"/>
        </w:rPr>
      </w:pPr>
    </w:p>
    <w:p w:rsidR="0020700C" w:rsidRPr="0052497F" w:rsidRDefault="0020700C" w:rsidP="0020700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Calibri"/>
          <w:b/>
          <w:bCs/>
          <w:sz w:val="20"/>
          <w:szCs w:val="20"/>
        </w:rPr>
      </w:pPr>
    </w:p>
    <w:p w:rsidR="0020700C" w:rsidRPr="0052497F" w:rsidRDefault="0020700C" w:rsidP="0020700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Calibri"/>
          <w:b/>
          <w:bCs/>
          <w:sz w:val="20"/>
          <w:szCs w:val="20"/>
        </w:rPr>
      </w:pPr>
      <w:r w:rsidRPr="0052497F">
        <w:rPr>
          <w:rFonts w:ascii="Calibri" w:hAnsi="Calibri" w:cs="Calibri"/>
          <w:b/>
          <w:bCs/>
          <w:sz w:val="20"/>
          <w:szCs w:val="20"/>
        </w:rPr>
        <w:t>Payment Procedures:</w:t>
      </w:r>
    </w:p>
    <w:p w:rsidR="0020700C" w:rsidRPr="0052497F" w:rsidRDefault="0020700C" w:rsidP="0020700C">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Calibri"/>
          <w:b/>
          <w:sz w:val="20"/>
        </w:rPr>
      </w:pPr>
      <w:r w:rsidRPr="0052497F">
        <w:rPr>
          <w:rFonts w:ascii="Calibri" w:hAnsi="Calibri" w:cs="Calibri"/>
          <w:sz w:val="20"/>
          <w:u w:val="single"/>
        </w:rPr>
        <w:t>Direct Bill</w:t>
      </w:r>
      <w:r w:rsidRPr="0052497F">
        <w:rPr>
          <w:rFonts w:ascii="Calibri" w:hAnsi="Calibri" w:cs="Calibri"/>
          <w:sz w:val="20"/>
        </w:rPr>
        <w:t xml:space="preserve">: </w:t>
      </w:r>
      <w:proofErr w:type="gramStart"/>
      <w:r w:rsidRPr="0052497F">
        <w:rPr>
          <w:rFonts w:ascii="Calibri" w:hAnsi="Calibri" w:cs="Calibri"/>
          <w:sz w:val="20"/>
        </w:rPr>
        <w:t>Payment  is</w:t>
      </w:r>
      <w:proofErr w:type="gramEnd"/>
      <w:r w:rsidRPr="0052497F">
        <w:rPr>
          <w:rFonts w:ascii="Calibri" w:hAnsi="Calibri" w:cs="Calibri"/>
          <w:sz w:val="20"/>
        </w:rPr>
        <w:t xml:space="preserve"> due within 30 days from receipt of original invoice. Late payment may terminate this agreement and will result in the guest paying for their stay upon departure.  Please note that individuals are responsible for incidental charges and required to establish credit with our Front Office upon check-in.</w:t>
      </w:r>
    </w:p>
    <w:p w:rsidR="0020700C" w:rsidRPr="0052497F" w:rsidRDefault="0020700C" w:rsidP="0020700C">
      <w:pPr>
        <w:rPr>
          <w:rFonts w:ascii="Calibri" w:hAnsi="Calibri" w:cs="Calibri"/>
          <w:sz w:val="20"/>
          <w:szCs w:val="20"/>
        </w:rPr>
      </w:pPr>
    </w:p>
    <w:p w:rsidR="0020700C" w:rsidRPr="0052497F" w:rsidRDefault="0020700C" w:rsidP="0020700C">
      <w:pPr>
        <w:rPr>
          <w:rFonts w:ascii="Calibri" w:hAnsi="Calibri" w:cs="Calibri"/>
          <w:snapToGrid w:val="0"/>
          <w:sz w:val="20"/>
          <w:szCs w:val="20"/>
        </w:rPr>
      </w:pPr>
      <w:r w:rsidRPr="0052497F">
        <w:rPr>
          <w:rFonts w:ascii="Calibri" w:hAnsi="Calibri" w:cs="Calibri"/>
          <w:snapToGrid w:val="0"/>
          <w:sz w:val="20"/>
          <w:szCs w:val="20"/>
        </w:rPr>
        <w:t>If payment is not received within 30 days from receipt of original invoice, Hotel will impose a finance charge at the rate of the lesser of 1-1/2% per month (18% annual rate) or the maximum allowed by law on the unpaid balance commencing on the invoice date.</w:t>
      </w:r>
    </w:p>
    <w:p w:rsidR="0020700C" w:rsidRPr="0052497F" w:rsidRDefault="0020700C" w:rsidP="0020700C">
      <w:pPr>
        <w:rPr>
          <w:rFonts w:ascii="Calibri" w:hAnsi="Calibri" w:cs="Calibri"/>
          <w:snapToGrid w:val="0"/>
          <w:sz w:val="20"/>
          <w:szCs w:val="20"/>
        </w:rPr>
      </w:pPr>
    </w:p>
    <w:p w:rsidR="0020700C" w:rsidRPr="0052497F" w:rsidRDefault="0020700C" w:rsidP="0020700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Calibri"/>
          <w:snapToGrid w:val="0"/>
          <w:sz w:val="20"/>
          <w:szCs w:val="20"/>
        </w:rPr>
      </w:pPr>
      <w:r w:rsidRPr="0052497F">
        <w:rPr>
          <w:rFonts w:ascii="Calibri" w:hAnsi="Calibri" w:cs="Calibri"/>
          <w:b/>
          <w:bCs/>
          <w:snapToGrid w:val="0"/>
          <w:color w:val="3366FF"/>
          <w:sz w:val="20"/>
          <w:szCs w:val="20"/>
        </w:rPr>
        <w:t xml:space="preserve"> </w:t>
      </w:r>
      <w:r>
        <w:rPr>
          <w:rFonts w:ascii="Calibri" w:hAnsi="Calibri" w:cs="Calibri"/>
          <w:b/>
          <w:bCs/>
          <w:snapToGrid w:val="0"/>
          <w:color w:val="3366FF"/>
          <w:sz w:val="20"/>
          <w:szCs w:val="20"/>
        </w:rPr>
        <w:t>BC GOLF GUIDE/GOLF THE WORLD VACATIONS</w:t>
      </w:r>
      <w:r w:rsidRPr="0052497F">
        <w:rPr>
          <w:rFonts w:ascii="Calibri" w:hAnsi="Calibri" w:cs="Calibri"/>
          <w:b/>
          <w:bCs/>
          <w:snapToGrid w:val="0"/>
          <w:color w:val="3366FF"/>
          <w:sz w:val="20"/>
          <w:szCs w:val="20"/>
        </w:rPr>
        <w:t xml:space="preserve"> </w:t>
      </w:r>
      <w:r w:rsidRPr="0052497F">
        <w:rPr>
          <w:rFonts w:ascii="Calibri" w:hAnsi="Calibri" w:cs="Calibri"/>
          <w:snapToGrid w:val="0"/>
          <w:sz w:val="20"/>
          <w:szCs w:val="20"/>
        </w:rPr>
        <w:t xml:space="preserve">can raise any disputed charge(s) within five (5) business days after receipt of the invoice.  Hotel will work with your company in resolving any such disputed charges, the payment of which will be due upon receipt of invoice after resolution of the dispute.  </w:t>
      </w:r>
    </w:p>
    <w:p w:rsidR="0020700C" w:rsidRPr="0052497F" w:rsidRDefault="0020700C" w:rsidP="0020700C">
      <w:pPr>
        <w:rPr>
          <w:rFonts w:ascii="Calibri" w:hAnsi="Calibri" w:cs="Calibri"/>
          <w:b/>
          <w:bCs/>
          <w:sz w:val="20"/>
          <w:szCs w:val="20"/>
        </w:rPr>
      </w:pPr>
    </w:p>
    <w:p w:rsidR="0020700C" w:rsidRPr="0052497F" w:rsidRDefault="0020700C" w:rsidP="0020700C">
      <w:pPr>
        <w:rPr>
          <w:rFonts w:ascii="Calibri" w:hAnsi="Calibri" w:cs="Calibri"/>
          <w:sz w:val="20"/>
          <w:szCs w:val="20"/>
        </w:rPr>
      </w:pPr>
      <w:r w:rsidRPr="0052497F">
        <w:rPr>
          <w:rFonts w:ascii="Calibri" w:hAnsi="Calibri" w:cs="Calibri"/>
          <w:b/>
          <w:bCs/>
          <w:sz w:val="20"/>
          <w:szCs w:val="20"/>
        </w:rPr>
        <w:t>Vouchers</w:t>
      </w:r>
      <w:r w:rsidRPr="0052497F">
        <w:rPr>
          <w:rFonts w:ascii="Calibri" w:hAnsi="Calibri" w:cs="Calibri"/>
          <w:sz w:val="20"/>
          <w:szCs w:val="20"/>
        </w:rPr>
        <w:t xml:space="preserve">: As an accredited operator, your voucher will be accepted for payment by our Front Office.  All room and tax charges (meal coupon if included) will be posted to a Master </w:t>
      </w:r>
      <w:proofErr w:type="gramStart"/>
      <w:r w:rsidRPr="0052497F">
        <w:rPr>
          <w:rFonts w:ascii="Calibri" w:hAnsi="Calibri" w:cs="Calibri"/>
          <w:sz w:val="20"/>
          <w:szCs w:val="20"/>
        </w:rPr>
        <w:t>Account .</w:t>
      </w:r>
      <w:proofErr w:type="gramEnd"/>
      <w:r w:rsidRPr="0052497F">
        <w:rPr>
          <w:rFonts w:ascii="Calibri" w:hAnsi="Calibri" w:cs="Calibri"/>
          <w:sz w:val="20"/>
          <w:szCs w:val="20"/>
        </w:rPr>
        <w:t xml:space="preserve"> </w:t>
      </w:r>
    </w:p>
    <w:p w:rsidR="0020700C" w:rsidRPr="0052497F" w:rsidRDefault="0020700C" w:rsidP="0020700C">
      <w:pPr>
        <w:rPr>
          <w:rFonts w:ascii="Calibri" w:hAnsi="Calibri" w:cs="Calibri"/>
          <w:sz w:val="20"/>
          <w:szCs w:val="20"/>
        </w:rPr>
      </w:pPr>
      <w:r w:rsidRPr="0052497F">
        <w:rPr>
          <w:rFonts w:ascii="Calibri" w:hAnsi="Calibri" w:cs="Calibri"/>
          <w:sz w:val="20"/>
          <w:szCs w:val="20"/>
        </w:rPr>
        <w:t xml:space="preserve"> </w:t>
      </w:r>
      <w:r w:rsidRPr="0052497F">
        <w:rPr>
          <w:rFonts w:ascii="Calibri" w:hAnsi="Calibri" w:cs="Calibri"/>
          <w:b/>
          <w:sz w:val="20"/>
          <w:szCs w:val="20"/>
        </w:rPr>
        <w:t>Please check this box for voucher-less check-in</w:t>
      </w:r>
      <w:r w:rsidRPr="0052497F">
        <w:rPr>
          <w:rFonts w:ascii="Calibri" w:hAnsi="Calibri" w:cs="Calibri"/>
          <w:sz w:val="20"/>
          <w:szCs w:val="20"/>
        </w:rPr>
        <w:t xml:space="preserve">.    </w:t>
      </w:r>
      <w:r w:rsidRPr="0052497F">
        <w:rPr>
          <w:rFonts w:ascii="Calibri" w:hAnsi="Calibri" w:cs="Calibri"/>
          <w:sz w:val="20"/>
          <w:szCs w:val="20"/>
        </w:rPr>
        <w:fldChar w:fldCharType="begin">
          <w:ffData>
            <w:name w:val="Check1"/>
            <w:enabled/>
            <w:calcOnExit w:val="0"/>
            <w:checkBox>
              <w:sizeAuto/>
              <w:default w:val="0"/>
            </w:checkBox>
          </w:ffData>
        </w:fldChar>
      </w:r>
      <w:r w:rsidRPr="0052497F">
        <w:rPr>
          <w:rFonts w:ascii="Calibri" w:hAnsi="Calibri" w:cs="Calibri"/>
          <w:sz w:val="20"/>
          <w:szCs w:val="20"/>
        </w:rPr>
        <w:instrText xml:space="preserve"> FORMCHECKBOX </w:instrText>
      </w:r>
      <w:r w:rsidR="00786532">
        <w:rPr>
          <w:rFonts w:ascii="Calibri" w:hAnsi="Calibri" w:cs="Calibri"/>
          <w:sz w:val="20"/>
          <w:szCs w:val="20"/>
        </w:rPr>
      </w:r>
      <w:r w:rsidR="00786532">
        <w:rPr>
          <w:rFonts w:ascii="Calibri" w:hAnsi="Calibri" w:cs="Calibri"/>
          <w:sz w:val="20"/>
          <w:szCs w:val="20"/>
        </w:rPr>
        <w:fldChar w:fldCharType="separate"/>
      </w:r>
      <w:r w:rsidRPr="0052497F">
        <w:rPr>
          <w:rFonts w:ascii="Calibri" w:hAnsi="Calibri" w:cs="Calibri"/>
          <w:sz w:val="20"/>
          <w:szCs w:val="20"/>
        </w:rPr>
        <w:fldChar w:fldCharType="end"/>
      </w:r>
    </w:p>
    <w:p w:rsidR="0020700C" w:rsidRPr="0052497F" w:rsidRDefault="0020700C" w:rsidP="0020700C">
      <w:pPr>
        <w:tabs>
          <w:tab w:val="left" w:pos="1650"/>
        </w:tabs>
        <w:rPr>
          <w:rFonts w:ascii="Calibri" w:hAnsi="Calibri" w:cs="Calibri"/>
          <w:b/>
          <w:sz w:val="20"/>
          <w:szCs w:val="20"/>
          <w:u w:val="single"/>
        </w:rPr>
      </w:pPr>
    </w:p>
    <w:p w:rsidR="0020700C" w:rsidRPr="0052497F" w:rsidRDefault="0020700C" w:rsidP="0020700C">
      <w:pPr>
        <w:tabs>
          <w:tab w:val="left" w:pos="1650"/>
        </w:tabs>
        <w:rPr>
          <w:rFonts w:ascii="Calibri" w:hAnsi="Calibri" w:cs="Calibri"/>
          <w:b/>
          <w:sz w:val="20"/>
          <w:szCs w:val="20"/>
          <w:u w:val="single"/>
        </w:rPr>
      </w:pPr>
      <w:r w:rsidRPr="0052497F">
        <w:rPr>
          <w:rFonts w:ascii="Calibri" w:hAnsi="Calibri" w:cs="Calibri"/>
          <w:b/>
          <w:sz w:val="20"/>
          <w:szCs w:val="20"/>
          <w:u w:val="single"/>
        </w:rPr>
        <w:t>MATERIALIZATION CLAUSE</w:t>
      </w:r>
    </w:p>
    <w:p w:rsidR="0020700C" w:rsidRPr="0052497F" w:rsidRDefault="0020700C" w:rsidP="0020700C">
      <w:pPr>
        <w:numPr>
          <w:ilvl w:val="0"/>
          <w:numId w:val="3"/>
        </w:numPr>
        <w:tabs>
          <w:tab w:val="left" w:pos="1650"/>
        </w:tabs>
        <w:rPr>
          <w:rFonts w:ascii="Calibri" w:hAnsi="Calibri" w:cs="Calibri"/>
          <w:sz w:val="20"/>
          <w:szCs w:val="20"/>
        </w:rPr>
      </w:pPr>
      <w:r w:rsidRPr="0052497F">
        <w:rPr>
          <w:rFonts w:ascii="Calibri" w:hAnsi="Calibri" w:cs="Calibri"/>
          <w:sz w:val="20"/>
          <w:szCs w:val="20"/>
        </w:rPr>
        <w:t>Hotel will honor all bookings confirmed prior to any termination notification date and termination effective date</w:t>
      </w:r>
    </w:p>
    <w:p w:rsidR="0020700C" w:rsidRPr="0052497F" w:rsidRDefault="0020700C" w:rsidP="0020700C">
      <w:pPr>
        <w:tabs>
          <w:tab w:val="left" w:pos="1650"/>
        </w:tabs>
        <w:ind w:left="360"/>
        <w:rPr>
          <w:rFonts w:ascii="Calibri" w:hAnsi="Calibri" w:cs="Calibri"/>
          <w:b/>
          <w:sz w:val="20"/>
          <w:szCs w:val="20"/>
          <w:u w:val="single"/>
        </w:rPr>
      </w:pPr>
    </w:p>
    <w:p w:rsidR="0020700C" w:rsidRPr="0052497F" w:rsidRDefault="0020700C" w:rsidP="0020700C">
      <w:pPr>
        <w:numPr>
          <w:ilvl w:val="0"/>
          <w:numId w:val="3"/>
        </w:numPr>
        <w:rPr>
          <w:rFonts w:ascii="Calibri" w:hAnsi="Calibri" w:cs="Calibri"/>
          <w:sz w:val="20"/>
          <w:szCs w:val="20"/>
        </w:rPr>
      </w:pPr>
      <w:r w:rsidRPr="0052497F">
        <w:rPr>
          <w:rFonts w:ascii="Calibri" w:hAnsi="Calibri" w:cs="Calibri"/>
          <w:sz w:val="20"/>
          <w:szCs w:val="20"/>
        </w:rPr>
        <w:t xml:space="preserve">The Marriott Hotel requires that you must produce no less than Fifty (50) room nights per quarter.  The production level will be reviewed at the end of each quarter.  If the </w:t>
      </w:r>
      <w:proofErr w:type="spellStart"/>
      <w:r w:rsidRPr="0052497F">
        <w:rPr>
          <w:rFonts w:ascii="Calibri" w:hAnsi="Calibri" w:cs="Calibri"/>
          <w:sz w:val="20"/>
          <w:szCs w:val="20"/>
        </w:rPr>
        <w:t>pick up</w:t>
      </w:r>
      <w:proofErr w:type="spellEnd"/>
      <w:r w:rsidRPr="0052497F">
        <w:rPr>
          <w:rFonts w:ascii="Calibri" w:hAnsi="Calibri" w:cs="Calibri"/>
          <w:sz w:val="20"/>
          <w:szCs w:val="20"/>
        </w:rPr>
        <w:t xml:space="preserve"> is less than Fifty (50) room nights, the Marriott Hotel reserves the right to cancel this agreement.</w:t>
      </w:r>
    </w:p>
    <w:p w:rsidR="0020700C" w:rsidRPr="0052497F" w:rsidRDefault="0020700C" w:rsidP="0020700C">
      <w:pPr>
        <w:rPr>
          <w:rFonts w:ascii="Calibri" w:hAnsi="Calibri" w:cs="Calibri"/>
          <w:sz w:val="20"/>
          <w:szCs w:val="20"/>
        </w:rPr>
      </w:pPr>
    </w:p>
    <w:p w:rsidR="0020700C" w:rsidRPr="0052497F" w:rsidRDefault="0020700C" w:rsidP="0020700C">
      <w:pPr>
        <w:numPr>
          <w:ilvl w:val="0"/>
          <w:numId w:val="3"/>
        </w:numPr>
        <w:tabs>
          <w:tab w:val="left" w:pos="1650"/>
        </w:tabs>
        <w:rPr>
          <w:rFonts w:ascii="Calibri" w:hAnsi="Calibri" w:cs="Calibri"/>
          <w:b/>
          <w:bCs/>
          <w:sz w:val="20"/>
          <w:szCs w:val="20"/>
        </w:rPr>
      </w:pPr>
      <w:r w:rsidRPr="0052497F">
        <w:rPr>
          <w:rFonts w:ascii="Calibri" w:hAnsi="Calibri" w:cs="Calibri"/>
          <w:b/>
          <w:bCs/>
          <w:sz w:val="20"/>
          <w:szCs w:val="20"/>
        </w:rPr>
        <w:t>Either party may cancel this Agreement at any time with 60-days written notification.</w:t>
      </w:r>
    </w:p>
    <w:p w:rsidR="0020700C" w:rsidRPr="0052497F" w:rsidRDefault="0020700C" w:rsidP="0020700C">
      <w:pPr>
        <w:tabs>
          <w:tab w:val="left" w:pos="1650"/>
        </w:tabs>
        <w:rPr>
          <w:rFonts w:ascii="Calibri" w:hAnsi="Calibri" w:cs="Calibri"/>
          <w:sz w:val="20"/>
          <w:szCs w:val="20"/>
        </w:rPr>
      </w:pPr>
    </w:p>
    <w:p w:rsidR="0020700C" w:rsidRPr="0052497F" w:rsidRDefault="0020700C" w:rsidP="0020700C">
      <w:pPr>
        <w:rPr>
          <w:rFonts w:ascii="Calibri" w:hAnsi="Calibri" w:cs="Calibri"/>
          <w:b/>
          <w:sz w:val="20"/>
          <w:szCs w:val="20"/>
          <w:u w:val="single"/>
        </w:rPr>
      </w:pPr>
    </w:p>
    <w:p w:rsidR="0020700C" w:rsidRPr="0052497F" w:rsidRDefault="0020700C" w:rsidP="0020700C">
      <w:pPr>
        <w:rPr>
          <w:rFonts w:ascii="Calibri" w:hAnsi="Calibri" w:cs="Calibri"/>
          <w:b/>
          <w:sz w:val="20"/>
          <w:szCs w:val="20"/>
          <w:u w:val="single"/>
        </w:rPr>
      </w:pPr>
      <w:r w:rsidRPr="0052497F">
        <w:rPr>
          <w:rFonts w:ascii="Calibri" w:hAnsi="Calibri" w:cs="Calibri"/>
          <w:b/>
          <w:sz w:val="20"/>
          <w:szCs w:val="20"/>
          <w:u w:val="single"/>
        </w:rPr>
        <w:t>RELOCATION POLICY</w:t>
      </w:r>
    </w:p>
    <w:p w:rsidR="0020700C" w:rsidRPr="0052497F" w:rsidRDefault="0020700C" w:rsidP="0020700C">
      <w:pPr>
        <w:rPr>
          <w:rFonts w:ascii="Calibri" w:hAnsi="Calibri" w:cs="Calibri"/>
          <w:sz w:val="20"/>
          <w:szCs w:val="20"/>
        </w:rPr>
      </w:pPr>
      <w:r w:rsidRPr="0052497F">
        <w:rPr>
          <w:rFonts w:ascii="Calibri" w:hAnsi="Calibri" w:cs="Calibri"/>
          <w:sz w:val="20"/>
          <w:szCs w:val="20"/>
        </w:rPr>
        <w:t>If Hotel is unable to provide a sleeping room to a guest holding a confirmed reservation, Hotel will provide to each guest as liquidated damages for the nights the guest is not accommodated: a) arrangements for accommodations at a comparable nearby hotel and payment for one night if Hotel cannot accommodate a room more than 2 nights; b) free transportation for guest to and from the Hotel; c) priority reservations for the first available room at Hotel the next night, and d) one long distance phone call to notify of change of location.</w:t>
      </w:r>
    </w:p>
    <w:p w:rsidR="0020700C" w:rsidRPr="0052497F" w:rsidRDefault="0020700C" w:rsidP="0020700C">
      <w:pPr>
        <w:tabs>
          <w:tab w:val="left" w:pos="1650"/>
        </w:tabs>
        <w:rPr>
          <w:rFonts w:ascii="Calibri" w:hAnsi="Calibri" w:cs="Calibri"/>
          <w:b/>
          <w:sz w:val="20"/>
          <w:szCs w:val="20"/>
          <w:u w:val="single"/>
        </w:rPr>
      </w:pPr>
    </w:p>
    <w:p w:rsidR="0020700C" w:rsidRPr="0052497F" w:rsidRDefault="0020700C" w:rsidP="0020700C">
      <w:pPr>
        <w:tabs>
          <w:tab w:val="left" w:pos="1650"/>
        </w:tabs>
        <w:rPr>
          <w:rFonts w:ascii="Calibri" w:hAnsi="Calibri" w:cs="Calibri"/>
          <w:b/>
          <w:sz w:val="20"/>
          <w:szCs w:val="20"/>
          <w:u w:val="single"/>
        </w:rPr>
      </w:pPr>
      <w:r w:rsidRPr="0052497F">
        <w:rPr>
          <w:rFonts w:ascii="Calibri" w:hAnsi="Calibri" w:cs="Calibri"/>
          <w:b/>
          <w:sz w:val="20"/>
          <w:szCs w:val="20"/>
          <w:u w:val="single"/>
        </w:rPr>
        <w:t xml:space="preserve">MARRIOTT’S CONDITIONAL USE OF </w:t>
      </w:r>
      <w:smartTag w:uri="urn:schemas-microsoft-com:office:smarttags" w:element="stockticker">
        <w:r w:rsidRPr="0052497F">
          <w:rPr>
            <w:rFonts w:ascii="Calibri" w:hAnsi="Calibri" w:cs="Calibri"/>
            <w:b/>
            <w:sz w:val="20"/>
            <w:szCs w:val="20"/>
            <w:u w:val="single"/>
          </w:rPr>
          <w:t>FIT</w:t>
        </w:r>
      </w:smartTag>
      <w:r w:rsidRPr="0052497F">
        <w:rPr>
          <w:rFonts w:ascii="Calibri" w:hAnsi="Calibri" w:cs="Calibri"/>
          <w:b/>
          <w:sz w:val="20"/>
          <w:szCs w:val="20"/>
          <w:u w:val="single"/>
        </w:rPr>
        <w:t xml:space="preserve"> RATES</w:t>
      </w:r>
    </w:p>
    <w:p w:rsidR="0020700C" w:rsidRPr="0052497F" w:rsidRDefault="0020700C" w:rsidP="0020700C">
      <w:pPr>
        <w:rPr>
          <w:rFonts w:ascii="Calibri" w:hAnsi="Calibri" w:cs="Calibri"/>
          <w:sz w:val="20"/>
          <w:szCs w:val="20"/>
        </w:rPr>
      </w:pPr>
      <w:r w:rsidRPr="0052497F">
        <w:rPr>
          <w:rFonts w:ascii="Calibri" w:hAnsi="Calibri" w:cs="Calibri"/>
          <w:sz w:val="20"/>
          <w:szCs w:val="20"/>
        </w:rPr>
        <w:t xml:space="preserve">These contracted </w:t>
      </w:r>
      <w:smartTag w:uri="urn:schemas-microsoft-com:office:smarttags" w:element="stockticker">
        <w:r w:rsidRPr="0052497F">
          <w:rPr>
            <w:rFonts w:ascii="Calibri" w:hAnsi="Calibri" w:cs="Calibri"/>
            <w:sz w:val="20"/>
            <w:szCs w:val="20"/>
          </w:rPr>
          <w:t>FIT</w:t>
        </w:r>
      </w:smartTag>
      <w:r w:rsidRPr="0052497F">
        <w:rPr>
          <w:rFonts w:ascii="Calibri" w:hAnsi="Calibri" w:cs="Calibri"/>
          <w:sz w:val="20"/>
          <w:szCs w:val="20"/>
        </w:rPr>
        <w:t xml:space="preserve"> rates are valid only when used with a wholesale or tour with a valid Marriott Identification (N) number. Use of these rates will be restricted to passengers on a </w:t>
      </w:r>
      <w:proofErr w:type="spellStart"/>
      <w:r w:rsidRPr="0052497F">
        <w:rPr>
          <w:rFonts w:ascii="Calibri" w:hAnsi="Calibri" w:cs="Calibri"/>
          <w:sz w:val="20"/>
          <w:szCs w:val="20"/>
        </w:rPr>
        <w:t>bonafide</w:t>
      </w:r>
      <w:proofErr w:type="spellEnd"/>
      <w:r w:rsidRPr="0052497F">
        <w:rPr>
          <w:rFonts w:ascii="Calibri" w:hAnsi="Calibri" w:cs="Calibri"/>
          <w:sz w:val="20"/>
          <w:szCs w:val="20"/>
        </w:rPr>
        <w:t xml:space="preserve"> package.  Rates are to be packaged with other travel components and the room rate is not to be exposed to the consumer.  </w:t>
      </w:r>
    </w:p>
    <w:p w:rsidR="0020700C" w:rsidRPr="0052497F" w:rsidRDefault="0020700C" w:rsidP="0020700C">
      <w:pPr>
        <w:rPr>
          <w:rFonts w:ascii="Calibri" w:hAnsi="Calibri" w:cs="Calibri"/>
          <w:sz w:val="20"/>
          <w:szCs w:val="20"/>
        </w:rPr>
      </w:pPr>
    </w:p>
    <w:p w:rsidR="0020700C" w:rsidRPr="0052497F" w:rsidRDefault="0020700C" w:rsidP="0020700C">
      <w:pPr>
        <w:rPr>
          <w:rFonts w:ascii="Calibri" w:hAnsi="Calibri" w:cs="Calibri"/>
          <w:b/>
          <w:sz w:val="20"/>
          <w:szCs w:val="20"/>
          <w:u w:val="single"/>
        </w:rPr>
      </w:pPr>
      <w:r w:rsidRPr="0052497F">
        <w:rPr>
          <w:rFonts w:ascii="Calibri" w:hAnsi="Calibri" w:cs="Calibri"/>
          <w:b/>
          <w:sz w:val="20"/>
          <w:szCs w:val="20"/>
          <w:u w:val="single"/>
        </w:rPr>
        <w:t>COMPANY OBLIGATIONS</w:t>
      </w:r>
    </w:p>
    <w:p w:rsidR="0020700C" w:rsidRPr="0052497F" w:rsidRDefault="0020700C" w:rsidP="0020700C">
      <w:pPr>
        <w:rPr>
          <w:rFonts w:ascii="Calibri" w:hAnsi="Calibri" w:cs="Calibri"/>
          <w:b/>
          <w:sz w:val="20"/>
          <w:szCs w:val="20"/>
          <w:u w:val="single"/>
        </w:rPr>
      </w:pPr>
      <w:r w:rsidRPr="0052497F">
        <w:rPr>
          <w:rFonts w:ascii="Calibri" w:hAnsi="Calibri" w:cs="Calibri"/>
          <w:sz w:val="20"/>
          <w:szCs w:val="20"/>
        </w:rPr>
        <w:t xml:space="preserve">Company will, and will cause any companies it works with directly or indirectly to, make Hotel’s guest rooms available to the end-user customer: </w:t>
      </w:r>
    </w:p>
    <w:p w:rsidR="0020700C" w:rsidRPr="0052497F" w:rsidRDefault="0020700C" w:rsidP="0020700C">
      <w:pPr>
        <w:pStyle w:val="ListParagraph"/>
        <w:numPr>
          <w:ilvl w:val="0"/>
          <w:numId w:val="4"/>
        </w:numPr>
        <w:rPr>
          <w:rFonts w:ascii="Calibri" w:hAnsi="Calibri" w:cs="Calibri"/>
          <w:sz w:val="20"/>
          <w:szCs w:val="20"/>
        </w:rPr>
      </w:pPr>
      <w:proofErr w:type="gramStart"/>
      <w:r w:rsidRPr="0052497F">
        <w:rPr>
          <w:rFonts w:ascii="Calibri" w:hAnsi="Calibri" w:cs="Calibri"/>
          <w:sz w:val="20"/>
          <w:szCs w:val="20"/>
        </w:rPr>
        <w:t>only</w:t>
      </w:r>
      <w:proofErr w:type="gramEnd"/>
      <w:r w:rsidRPr="0052497F">
        <w:rPr>
          <w:rFonts w:ascii="Calibri" w:hAnsi="Calibri" w:cs="Calibri"/>
          <w:sz w:val="20"/>
          <w:szCs w:val="20"/>
        </w:rPr>
        <w:t xml:space="preserve"> as part of a bundle or package, meaning coupled with at least one other substantial travel component of material value. </w:t>
      </w:r>
    </w:p>
    <w:p w:rsidR="0020700C" w:rsidRPr="0052497F" w:rsidRDefault="0020700C" w:rsidP="0020700C">
      <w:pPr>
        <w:pStyle w:val="ListParagraph"/>
        <w:numPr>
          <w:ilvl w:val="0"/>
          <w:numId w:val="4"/>
        </w:numPr>
        <w:rPr>
          <w:rFonts w:ascii="Calibri" w:hAnsi="Calibri" w:cs="Calibri"/>
          <w:sz w:val="20"/>
          <w:szCs w:val="20"/>
        </w:rPr>
      </w:pPr>
      <w:proofErr w:type="gramStart"/>
      <w:r w:rsidRPr="0052497F">
        <w:rPr>
          <w:rFonts w:ascii="Calibri" w:hAnsi="Calibri" w:cs="Calibri"/>
          <w:sz w:val="20"/>
          <w:szCs w:val="20"/>
        </w:rPr>
        <w:t>strictly</w:t>
      </w:r>
      <w:proofErr w:type="gramEnd"/>
      <w:r w:rsidRPr="0052497F">
        <w:rPr>
          <w:rFonts w:ascii="Calibri" w:hAnsi="Calibri" w:cs="Calibri"/>
          <w:sz w:val="20"/>
          <w:szCs w:val="20"/>
        </w:rPr>
        <w:t xml:space="preserve"> for transient leisure travel only (for example, not for business travel or group travel oriented channels). </w:t>
      </w:r>
    </w:p>
    <w:p w:rsidR="0020700C" w:rsidRPr="0052497F" w:rsidRDefault="0020700C" w:rsidP="0020700C">
      <w:pPr>
        <w:pStyle w:val="ListParagraph"/>
        <w:ind w:left="360"/>
        <w:rPr>
          <w:rFonts w:ascii="Calibri" w:hAnsi="Calibri" w:cs="Calibri"/>
          <w:sz w:val="20"/>
          <w:szCs w:val="20"/>
        </w:rPr>
      </w:pPr>
    </w:p>
    <w:p w:rsidR="0020700C" w:rsidRPr="0052497F" w:rsidRDefault="0020700C" w:rsidP="0020700C">
      <w:pPr>
        <w:rPr>
          <w:rFonts w:ascii="Calibri" w:hAnsi="Calibri" w:cs="Calibri"/>
          <w:sz w:val="20"/>
          <w:szCs w:val="20"/>
        </w:rPr>
      </w:pPr>
      <w:r w:rsidRPr="0052497F">
        <w:rPr>
          <w:rFonts w:ascii="Calibri" w:hAnsi="Calibri" w:cs="Calibri"/>
          <w:sz w:val="20"/>
          <w:szCs w:val="20"/>
        </w:rPr>
        <w:lastRenderedPageBreak/>
        <w:t xml:space="preserve">Company will not, and will not permit any companies it works with directly or indirectly to: </w:t>
      </w:r>
    </w:p>
    <w:p w:rsidR="0020700C" w:rsidRPr="0052497F" w:rsidRDefault="0020700C" w:rsidP="0020700C">
      <w:pPr>
        <w:pStyle w:val="ListParagraph"/>
        <w:numPr>
          <w:ilvl w:val="0"/>
          <w:numId w:val="5"/>
        </w:numPr>
        <w:rPr>
          <w:rFonts w:ascii="Calibri" w:hAnsi="Calibri" w:cs="Calibri"/>
          <w:sz w:val="20"/>
          <w:szCs w:val="20"/>
        </w:rPr>
      </w:pPr>
      <w:proofErr w:type="gramStart"/>
      <w:r w:rsidRPr="0052497F">
        <w:rPr>
          <w:rFonts w:ascii="Calibri" w:hAnsi="Calibri" w:cs="Calibri"/>
          <w:sz w:val="20"/>
          <w:szCs w:val="20"/>
        </w:rPr>
        <w:t>make</w:t>
      </w:r>
      <w:proofErr w:type="gramEnd"/>
      <w:r w:rsidRPr="0052497F">
        <w:rPr>
          <w:rFonts w:ascii="Calibri" w:hAnsi="Calibri" w:cs="Calibri"/>
          <w:sz w:val="20"/>
          <w:szCs w:val="20"/>
        </w:rPr>
        <w:t xml:space="preserve"> Hotel’s guest rooms available to the end-user customer as an unpackaged, room-only product. </w:t>
      </w:r>
    </w:p>
    <w:p w:rsidR="0020700C" w:rsidRPr="0052497F" w:rsidRDefault="0020700C" w:rsidP="0020700C">
      <w:pPr>
        <w:pStyle w:val="ListParagraph"/>
        <w:numPr>
          <w:ilvl w:val="0"/>
          <w:numId w:val="5"/>
        </w:numPr>
        <w:rPr>
          <w:rFonts w:ascii="Calibri" w:hAnsi="Calibri" w:cs="Calibri"/>
          <w:color w:val="000000"/>
          <w:sz w:val="20"/>
          <w:szCs w:val="20"/>
        </w:rPr>
      </w:pPr>
      <w:r w:rsidRPr="0052497F">
        <w:rPr>
          <w:rFonts w:ascii="Calibri" w:hAnsi="Calibri" w:cs="Calibri"/>
          <w:sz w:val="20"/>
          <w:szCs w:val="20"/>
        </w:rPr>
        <w:t>market Hotel’s guest rooms as an unpackaged, room-only product on on-line (e.g., internet based) channels, or any other interactive channels including mobile devices that the end-</w:t>
      </w:r>
      <w:r w:rsidRPr="0052497F">
        <w:rPr>
          <w:rFonts w:ascii="Calibri" w:hAnsi="Calibri" w:cs="Calibri"/>
          <w:color w:val="000000"/>
          <w:sz w:val="20"/>
          <w:szCs w:val="20"/>
        </w:rPr>
        <w:t>user customer can access, this includes but is not limited to Online Travel Agents, Opaque Sites, Group Buying, Flash Sales, Social Commerce and Daily Deals sites and applications.</w:t>
      </w:r>
    </w:p>
    <w:p w:rsidR="0020700C" w:rsidRPr="0052497F" w:rsidRDefault="0020700C" w:rsidP="0020700C">
      <w:pPr>
        <w:pStyle w:val="ListParagraph"/>
        <w:numPr>
          <w:ilvl w:val="0"/>
          <w:numId w:val="5"/>
        </w:numPr>
        <w:rPr>
          <w:rFonts w:ascii="Calibri" w:hAnsi="Calibri" w:cs="Calibri"/>
          <w:color w:val="000000"/>
          <w:sz w:val="20"/>
          <w:szCs w:val="20"/>
        </w:rPr>
      </w:pPr>
      <w:r w:rsidRPr="0052497F">
        <w:rPr>
          <w:rFonts w:ascii="Calibri" w:hAnsi="Calibri" w:cs="Calibri"/>
          <w:sz w:val="20"/>
          <w:szCs w:val="20"/>
        </w:rPr>
        <w:t>Make Hotel’s guest rooms available through any GDS</w:t>
      </w:r>
    </w:p>
    <w:p w:rsidR="0020700C" w:rsidRPr="0052497F" w:rsidRDefault="0020700C" w:rsidP="0020700C">
      <w:pPr>
        <w:pStyle w:val="ListParagraph"/>
        <w:numPr>
          <w:ilvl w:val="0"/>
          <w:numId w:val="5"/>
        </w:numPr>
        <w:rPr>
          <w:rFonts w:ascii="Calibri" w:hAnsi="Calibri" w:cs="Calibri"/>
          <w:sz w:val="20"/>
          <w:szCs w:val="20"/>
        </w:rPr>
      </w:pPr>
      <w:proofErr w:type="gramStart"/>
      <w:r w:rsidRPr="0052497F">
        <w:rPr>
          <w:rFonts w:ascii="Calibri" w:hAnsi="Calibri" w:cs="Calibri"/>
          <w:sz w:val="20"/>
          <w:szCs w:val="20"/>
        </w:rPr>
        <w:t>disclose</w:t>
      </w:r>
      <w:proofErr w:type="gramEnd"/>
      <w:r w:rsidRPr="0052497F">
        <w:rPr>
          <w:rFonts w:ascii="Calibri" w:hAnsi="Calibri" w:cs="Calibri"/>
          <w:sz w:val="20"/>
          <w:szCs w:val="20"/>
        </w:rPr>
        <w:t xml:space="preserve"> to the end-user customer the rate at which Hotel provided Company the guest room. </w:t>
      </w:r>
    </w:p>
    <w:p w:rsidR="0020700C" w:rsidRPr="0052497F" w:rsidRDefault="0020700C" w:rsidP="0020700C">
      <w:pPr>
        <w:pStyle w:val="ListParagraph"/>
        <w:ind w:left="360"/>
        <w:rPr>
          <w:rFonts w:ascii="Calibri" w:hAnsi="Calibri" w:cs="Calibri"/>
          <w:sz w:val="20"/>
          <w:szCs w:val="20"/>
        </w:rPr>
      </w:pPr>
      <w:proofErr w:type="gramStart"/>
      <w:r w:rsidRPr="0052497F">
        <w:rPr>
          <w:rFonts w:ascii="Calibri" w:hAnsi="Calibri" w:cs="Calibri"/>
          <w:sz w:val="20"/>
          <w:szCs w:val="20"/>
        </w:rPr>
        <w:t>make</w:t>
      </w:r>
      <w:proofErr w:type="gramEnd"/>
      <w:r w:rsidRPr="0052497F">
        <w:rPr>
          <w:rFonts w:ascii="Calibri" w:hAnsi="Calibri" w:cs="Calibri"/>
          <w:sz w:val="20"/>
          <w:szCs w:val="20"/>
        </w:rPr>
        <w:t xml:space="preserve"> any false, misleading or deceptive claims that it offers specially discounted rates on Hotel’s inventory, or advertise that it has the lowest price available, substantial discounts, online exclusive rates, exclusive savings, or comparable statements for Hotel’s guest room inventory.   </w:t>
      </w:r>
    </w:p>
    <w:p w:rsidR="0020700C" w:rsidRPr="0052497F" w:rsidRDefault="0020700C" w:rsidP="0020700C">
      <w:pPr>
        <w:pStyle w:val="Heading1"/>
        <w:rPr>
          <w:rFonts w:ascii="Calibri" w:hAnsi="Calibri" w:cs="Calibri"/>
          <w:color w:val="auto"/>
          <w:u w:val="single"/>
        </w:rPr>
      </w:pPr>
    </w:p>
    <w:p w:rsidR="0020700C" w:rsidRPr="0052497F" w:rsidRDefault="0020700C" w:rsidP="0020700C">
      <w:pPr>
        <w:pStyle w:val="Heading1"/>
        <w:rPr>
          <w:rFonts w:ascii="Calibri" w:hAnsi="Calibri" w:cs="Calibri"/>
          <w:color w:val="auto"/>
          <w:u w:val="single"/>
        </w:rPr>
      </w:pPr>
      <w:r w:rsidRPr="0052497F">
        <w:rPr>
          <w:rFonts w:ascii="Calibri" w:hAnsi="Calibri" w:cs="Calibri"/>
          <w:color w:val="auto"/>
          <w:u w:val="single"/>
        </w:rPr>
        <w:t>Termination Rights</w:t>
      </w:r>
    </w:p>
    <w:p w:rsidR="0020700C" w:rsidRPr="0052497F" w:rsidRDefault="0020700C" w:rsidP="0020700C">
      <w:pPr>
        <w:pStyle w:val="Heading1"/>
        <w:keepLines/>
        <w:widowControl/>
        <w:numPr>
          <w:ilvl w:val="0"/>
          <w:numId w:val="6"/>
        </w:numPr>
        <w:pBdr>
          <w:top w:val="none" w:sz="0" w:space="0" w:color="auto"/>
          <w:left w:val="none" w:sz="0" w:space="0" w:color="auto"/>
          <w:bottom w:val="none" w:sz="0" w:space="0" w:color="auto"/>
          <w:right w:val="none" w:sz="0" w:space="0" w:color="auto"/>
        </w:pBdr>
        <w:shd w:val="clear" w:color="auto" w:fill="aut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360"/>
        <w:jc w:val="left"/>
        <w:rPr>
          <w:rFonts w:ascii="Calibri" w:hAnsi="Calibri" w:cs="Calibri"/>
          <w:b w:val="0"/>
          <w:color w:val="auto"/>
        </w:rPr>
      </w:pPr>
      <w:r w:rsidRPr="0052497F">
        <w:rPr>
          <w:rFonts w:ascii="Calibri" w:hAnsi="Calibri" w:cs="Calibri"/>
          <w:b w:val="0"/>
          <w:color w:val="auto"/>
        </w:rPr>
        <w:t xml:space="preserve">Either party may terminate this Agreement at any time upon 30 days’ written notice to the other party. </w:t>
      </w:r>
    </w:p>
    <w:p w:rsidR="0020700C" w:rsidRPr="0052497F" w:rsidRDefault="0020700C" w:rsidP="0020700C">
      <w:pPr>
        <w:pStyle w:val="Heading1"/>
        <w:keepLines/>
        <w:widowControl/>
        <w:numPr>
          <w:ilvl w:val="0"/>
          <w:numId w:val="6"/>
        </w:numPr>
        <w:pBdr>
          <w:top w:val="none" w:sz="0" w:space="0" w:color="auto"/>
          <w:left w:val="none" w:sz="0" w:space="0" w:color="auto"/>
          <w:bottom w:val="none" w:sz="0" w:space="0" w:color="auto"/>
          <w:right w:val="none" w:sz="0" w:space="0" w:color="auto"/>
        </w:pBdr>
        <w:shd w:val="clear" w:color="auto" w:fill="aut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360"/>
        <w:jc w:val="left"/>
        <w:rPr>
          <w:rFonts w:ascii="Calibri" w:hAnsi="Calibri" w:cs="Calibri"/>
          <w:b w:val="0"/>
          <w:color w:val="auto"/>
        </w:rPr>
      </w:pPr>
      <w:r w:rsidRPr="0052497F">
        <w:rPr>
          <w:rFonts w:ascii="Calibri" w:hAnsi="Calibri" w:cs="Calibri"/>
          <w:b w:val="0"/>
          <w:color w:val="auto"/>
        </w:rPr>
        <w:t>Hotel reserves the right to cancel, with notice, any booking made in breach of Company Obligations.</w:t>
      </w:r>
    </w:p>
    <w:p w:rsidR="0020700C" w:rsidRPr="0052497F" w:rsidRDefault="0020700C" w:rsidP="0020700C">
      <w:pPr>
        <w:pStyle w:val="Heading1"/>
        <w:keepLines/>
        <w:widowControl/>
        <w:numPr>
          <w:ilvl w:val="0"/>
          <w:numId w:val="6"/>
        </w:numPr>
        <w:pBdr>
          <w:top w:val="none" w:sz="0" w:space="0" w:color="auto"/>
          <w:left w:val="none" w:sz="0" w:space="0" w:color="auto"/>
          <w:bottom w:val="none" w:sz="0" w:space="0" w:color="auto"/>
          <w:right w:val="none" w:sz="0" w:space="0" w:color="auto"/>
        </w:pBdr>
        <w:shd w:val="clear" w:color="auto" w:fill="aut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360"/>
        <w:jc w:val="left"/>
        <w:rPr>
          <w:rFonts w:ascii="Calibri" w:hAnsi="Calibri" w:cs="Calibri"/>
          <w:b w:val="0"/>
          <w:color w:val="auto"/>
        </w:rPr>
      </w:pPr>
      <w:r w:rsidRPr="0052497F">
        <w:rPr>
          <w:rFonts w:ascii="Calibri" w:hAnsi="Calibri" w:cs="Calibri"/>
          <w:b w:val="0"/>
          <w:color w:val="auto"/>
        </w:rPr>
        <w:t xml:space="preserve">Any breach by Company of obligations under Company / end-user customer Rate Conditions &amp; Additional Charges and Company Obligations will be a material breach of this Agreement, resulting in an immediate suspension or termination of this Agreement, as solely determined by Hotel, in Hotel’s reasonable judgment.  Each party shall inform the other of any violations of this Agreement of which it becomes aware. </w:t>
      </w:r>
    </w:p>
    <w:p w:rsidR="0020700C" w:rsidRPr="0052497F" w:rsidRDefault="0020700C" w:rsidP="0020700C">
      <w:pPr>
        <w:pStyle w:val="Heading1"/>
        <w:keepLines/>
        <w:widowControl/>
        <w:numPr>
          <w:ilvl w:val="0"/>
          <w:numId w:val="6"/>
        </w:numPr>
        <w:pBdr>
          <w:top w:val="none" w:sz="0" w:space="0" w:color="auto"/>
          <w:left w:val="none" w:sz="0" w:space="0" w:color="auto"/>
          <w:bottom w:val="none" w:sz="0" w:space="0" w:color="auto"/>
          <w:right w:val="none" w:sz="0" w:space="0" w:color="auto"/>
        </w:pBdr>
        <w:shd w:val="clear" w:color="auto" w:fill="aut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360"/>
        <w:jc w:val="left"/>
        <w:rPr>
          <w:rFonts w:ascii="Calibri" w:hAnsi="Calibri" w:cs="Calibri"/>
          <w:b w:val="0"/>
          <w:color w:val="auto"/>
        </w:rPr>
      </w:pPr>
      <w:r w:rsidRPr="0052497F">
        <w:rPr>
          <w:rFonts w:ascii="Calibri" w:hAnsi="Calibri" w:cs="Calibri"/>
          <w:b w:val="0"/>
          <w:color w:val="auto"/>
        </w:rPr>
        <w:t xml:space="preserve">Upon termination of this Agreement, Hotel and Company will continue to honor the terms of this Agreement with respect to any booking made prior to the termination date for dates following the termination date, unless termination occurred due to a monetary breach. </w:t>
      </w:r>
    </w:p>
    <w:p w:rsidR="0020700C" w:rsidRPr="0052497F" w:rsidRDefault="0020700C" w:rsidP="0020700C">
      <w:pPr>
        <w:jc w:val="both"/>
        <w:rPr>
          <w:rFonts w:ascii="Calibri" w:hAnsi="Calibri" w:cs="Calibri"/>
          <w:b/>
          <w:sz w:val="20"/>
          <w:szCs w:val="20"/>
          <w:u w:val="single"/>
        </w:rPr>
      </w:pPr>
    </w:p>
    <w:p w:rsidR="0020700C" w:rsidRPr="0052497F" w:rsidRDefault="0020700C" w:rsidP="0020700C">
      <w:pPr>
        <w:jc w:val="both"/>
        <w:rPr>
          <w:rFonts w:ascii="Calibri" w:hAnsi="Calibri" w:cs="Calibri"/>
          <w:b/>
          <w:sz w:val="20"/>
          <w:szCs w:val="20"/>
          <w:u w:val="single"/>
        </w:rPr>
      </w:pPr>
      <w:r w:rsidRPr="0052497F">
        <w:rPr>
          <w:rFonts w:ascii="Calibri" w:hAnsi="Calibri" w:cs="Calibri"/>
          <w:b/>
          <w:sz w:val="20"/>
          <w:szCs w:val="20"/>
          <w:u w:val="single"/>
        </w:rPr>
        <w:t>INSURANCE</w:t>
      </w:r>
    </w:p>
    <w:p w:rsidR="0020700C" w:rsidRPr="0052497F" w:rsidRDefault="0020700C" w:rsidP="0020700C">
      <w:pPr>
        <w:jc w:val="both"/>
        <w:rPr>
          <w:rFonts w:ascii="Calibri" w:hAnsi="Calibri" w:cs="Calibri"/>
          <w:sz w:val="20"/>
          <w:szCs w:val="20"/>
        </w:rPr>
      </w:pPr>
      <w:r w:rsidRPr="0052497F">
        <w:rPr>
          <w:rFonts w:ascii="Calibri" w:hAnsi="Calibri" w:cs="Calibri"/>
          <w:sz w:val="20"/>
          <w:szCs w:val="20"/>
        </w:rPr>
        <w:t>Hotel will procure, maintain and keep in full force and effect during the term of this Agreement adequate insurance coverage (including public liability or commercial general liability insurance and property) as required by law with a reputable company.</w:t>
      </w:r>
    </w:p>
    <w:p w:rsidR="0020700C" w:rsidRPr="0052497F" w:rsidRDefault="0020700C" w:rsidP="0020700C">
      <w:pPr>
        <w:jc w:val="both"/>
        <w:rPr>
          <w:rFonts w:ascii="Calibri" w:hAnsi="Calibri" w:cs="Calibri"/>
          <w:sz w:val="20"/>
          <w:szCs w:val="20"/>
        </w:rPr>
      </w:pPr>
    </w:p>
    <w:p w:rsidR="0020700C" w:rsidRPr="0052497F" w:rsidRDefault="0020700C" w:rsidP="0020700C">
      <w:pPr>
        <w:pStyle w:val="Heading1"/>
        <w:rPr>
          <w:rFonts w:ascii="Calibri" w:hAnsi="Calibri" w:cs="Calibri"/>
          <w:color w:val="auto"/>
          <w:u w:val="single"/>
        </w:rPr>
      </w:pPr>
      <w:r w:rsidRPr="0052497F">
        <w:rPr>
          <w:rFonts w:ascii="Calibri" w:hAnsi="Calibri" w:cs="Calibri"/>
          <w:color w:val="auto"/>
          <w:u w:val="single"/>
        </w:rPr>
        <w:t>Safety, Security &amp; Laws</w:t>
      </w:r>
    </w:p>
    <w:p w:rsidR="0020700C" w:rsidRPr="0052497F" w:rsidRDefault="0020700C" w:rsidP="0020700C">
      <w:pPr>
        <w:jc w:val="both"/>
        <w:rPr>
          <w:rFonts w:ascii="Calibri" w:hAnsi="Calibri" w:cs="Calibri"/>
          <w:sz w:val="20"/>
          <w:szCs w:val="20"/>
        </w:rPr>
      </w:pPr>
      <w:r w:rsidRPr="0052497F">
        <w:rPr>
          <w:rFonts w:ascii="Calibri" w:hAnsi="Calibri" w:cs="Calibri"/>
          <w:sz w:val="20"/>
          <w:szCs w:val="20"/>
        </w:rPr>
        <w:t>Hotel undertakes to comply with all relevant laws, regulations and codes of practice including without limitation, those relating to hygiene, fire, safety and security of persons, planning, permits and licensing for the provision of the accommodation.  Hotel will maintain the necessary permits and licenses for operating the premises in accordance with applicable legal provisions and regulations.</w:t>
      </w:r>
    </w:p>
    <w:p w:rsidR="0020700C" w:rsidRPr="0052497F" w:rsidRDefault="0020700C" w:rsidP="0020700C">
      <w:pPr>
        <w:jc w:val="both"/>
        <w:rPr>
          <w:rFonts w:ascii="Calibri" w:hAnsi="Calibri" w:cs="Calibri"/>
          <w:b/>
          <w:sz w:val="20"/>
          <w:szCs w:val="20"/>
          <w:u w:val="single"/>
        </w:rPr>
      </w:pPr>
    </w:p>
    <w:p w:rsidR="0020700C" w:rsidRPr="0052497F" w:rsidRDefault="0020700C" w:rsidP="0020700C">
      <w:pPr>
        <w:jc w:val="both"/>
        <w:rPr>
          <w:rFonts w:ascii="Calibri" w:hAnsi="Calibri" w:cs="Calibri"/>
          <w:b/>
          <w:sz w:val="20"/>
          <w:szCs w:val="20"/>
          <w:u w:val="single"/>
        </w:rPr>
      </w:pPr>
      <w:r w:rsidRPr="0052497F">
        <w:rPr>
          <w:rFonts w:ascii="Calibri" w:hAnsi="Calibri" w:cs="Calibri"/>
          <w:b/>
          <w:sz w:val="20"/>
          <w:szCs w:val="20"/>
          <w:u w:val="single"/>
        </w:rPr>
        <w:t>CONFIDENTIALITY</w:t>
      </w:r>
    </w:p>
    <w:p w:rsidR="0020700C" w:rsidRPr="0052497F" w:rsidRDefault="0020700C" w:rsidP="0020700C">
      <w:pPr>
        <w:rPr>
          <w:rFonts w:ascii="Calibri" w:hAnsi="Calibri" w:cs="Calibri"/>
          <w:sz w:val="20"/>
          <w:szCs w:val="20"/>
        </w:rPr>
      </w:pPr>
      <w:r w:rsidRPr="0052497F">
        <w:rPr>
          <w:rFonts w:ascii="Calibri" w:hAnsi="Calibri" w:cs="Calibri"/>
          <w:sz w:val="20"/>
          <w:szCs w:val="20"/>
        </w:rPr>
        <w:t xml:space="preserve">“Confidential Information” means this Agreement and the content herein (including the Room Rate).  Each party will maintain this Confidential Information in the strictest confidence and will limit access to those of its employees, officers, and agents with a need to know such Confidential Information for the performance of obligations hereunder.  Confidential Information may be disclosed in response to a subpoena or other legal process, to the extent the subpoena or legal process compels disclosure of such Confidential Information and the other party is informed of such disclosure.  Furthermore, the Confidential Information may be disclosed in a dispute resolution matter between Company and Hotel regarding matters arising from this Agreement. </w:t>
      </w:r>
    </w:p>
    <w:p w:rsidR="0020700C" w:rsidRPr="0052497F" w:rsidRDefault="0020700C" w:rsidP="0020700C">
      <w:pPr>
        <w:rPr>
          <w:rFonts w:ascii="Calibri" w:hAnsi="Calibri" w:cs="Calibri"/>
          <w:sz w:val="20"/>
          <w:szCs w:val="20"/>
        </w:rPr>
      </w:pPr>
    </w:p>
    <w:p w:rsidR="0020700C" w:rsidRPr="0052497F" w:rsidRDefault="0020700C" w:rsidP="0020700C">
      <w:pPr>
        <w:pStyle w:val="Legal5L1"/>
        <w:tabs>
          <w:tab w:val="clear" w:pos="720"/>
        </w:tabs>
        <w:spacing w:after="0"/>
        <w:rPr>
          <w:rFonts w:ascii="Calibri" w:hAnsi="Calibri" w:cs="Calibri"/>
          <w:b/>
          <w:sz w:val="20"/>
          <w:u w:val="single"/>
        </w:rPr>
      </w:pPr>
      <w:r w:rsidRPr="0052497F">
        <w:rPr>
          <w:rFonts w:ascii="Calibri" w:hAnsi="Calibri" w:cs="Calibri"/>
          <w:b/>
          <w:sz w:val="20"/>
          <w:u w:val="single"/>
        </w:rPr>
        <w:t xml:space="preserve">AUTHORITY </w:t>
      </w:r>
    </w:p>
    <w:p w:rsidR="0020700C" w:rsidRPr="0052497F" w:rsidRDefault="0020700C" w:rsidP="0020700C">
      <w:pPr>
        <w:rPr>
          <w:rFonts w:ascii="Calibri" w:hAnsi="Calibri" w:cs="Calibri"/>
          <w:sz w:val="20"/>
          <w:szCs w:val="20"/>
        </w:rPr>
      </w:pPr>
      <w:r w:rsidRPr="0052497F">
        <w:rPr>
          <w:rFonts w:ascii="Calibri" w:hAnsi="Calibri" w:cs="Calibri"/>
          <w:sz w:val="20"/>
          <w:szCs w:val="20"/>
        </w:rPr>
        <w:t>Each of the undersigned represents and warrants that it has the right, power and authority to enter into this Agreement on behalf of the respective entities to this Agreement.</w:t>
      </w:r>
    </w:p>
    <w:p w:rsidR="0020700C" w:rsidRPr="0052497F" w:rsidRDefault="0020700C" w:rsidP="0020700C">
      <w:pPr>
        <w:rPr>
          <w:rFonts w:ascii="Calibri" w:hAnsi="Calibri" w:cs="Calibri"/>
          <w:sz w:val="20"/>
          <w:szCs w:val="20"/>
        </w:rPr>
      </w:pPr>
    </w:p>
    <w:p w:rsidR="0020700C" w:rsidRPr="0052497F" w:rsidRDefault="0020700C" w:rsidP="0020700C">
      <w:pPr>
        <w:rPr>
          <w:rFonts w:ascii="Calibri" w:hAnsi="Calibri" w:cs="Calibri"/>
          <w:b/>
          <w:sz w:val="20"/>
          <w:szCs w:val="20"/>
          <w:u w:val="single"/>
        </w:rPr>
      </w:pPr>
      <w:r w:rsidRPr="0052497F">
        <w:rPr>
          <w:rFonts w:ascii="Calibri" w:hAnsi="Calibri" w:cs="Calibri"/>
          <w:b/>
          <w:sz w:val="20"/>
          <w:szCs w:val="20"/>
          <w:u w:val="single"/>
        </w:rPr>
        <w:t>END-USER CUSTOMER INFORMATION</w:t>
      </w:r>
    </w:p>
    <w:p w:rsidR="0020700C" w:rsidRPr="0052497F" w:rsidRDefault="0020700C" w:rsidP="0020700C">
      <w:pPr>
        <w:pStyle w:val="Legal5L1"/>
        <w:tabs>
          <w:tab w:val="clear" w:pos="720"/>
        </w:tabs>
        <w:spacing w:after="0"/>
        <w:rPr>
          <w:rFonts w:ascii="Calibri" w:hAnsi="Calibri" w:cs="Calibri"/>
          <w:sz w:val="20"/>
        </w:rPr>
      </w:pPr>
      <w:r w:rsidRPr="0052497F">
        <w:rPr>
          <w:rFonts w:ascii="Calibri" w:hAnsi="Calibri" w:cs="Calibri"/>
          <w:sz w:val="20"/>
        </w:rPr>
        <w:t xml:space="preserve">“End-user customer Information” means the first and last names, addresses, phone numbers and other personal data of any individual booking a guest room.  Company and Hotel will comply with all applicable laws regarding the collection and sharing of end-User customer Information.  Hotel may use any end-User customer Information in </w:t>
      </w:r>
      <w:r w:rsidRPr="0052497F">
        <w:rPr>
          <w:rFonts w:ascii="Calibri" w:hAnsi="Calibri" w:cs="Calibri"/>
          <w:sz w:val="20"/>
        </w:rPr>
        <w:lastRenderedPageBreak/>
        <w:t>accordance with the policies of Marriott International, Inc. (“Marriott”).</w:t>
      </w:r>
    </w:p>
    <w:p w:rsidR="0020700C" w:rsidRPr="0052497F" w:rsidRDefault="0020700C" w:rsidP="0020700C">
      <w:pPr>
        <w:pStyle w:val="Legal5L1"/>
        <w:tabs>
          <w:tab w:val="clear" w:pos="720"/>
        </w:tabs>
        <w:spacing w:after="0"/>
        <w:rPr>
          <w:rFonts w:ascii="Calibri" w:hAnsi="Calibri" w:cs="Calibri"/>
          <w:sz w:val="20"/>
        </w:rPr>
      </w:pPr>
    </w:p>
    <w:p w:rsidR="0020700C" w:rsidRPr="0052497F" w:rsidRDefault="0020700C" w:rsidP="0020700C">
      <w:pPr>
        <w:rPr>
          <w:rFonts w:ascii="Calibri" w:hAnsi="Calibri" w:cs="Calibri"/>
          <w:b/>
          <w:sz w:val="20"/>
          <w:szCs w:val="20"/>
          <w:u w:val="single"/>
        </w:rPr>
      </w:pPr>
    </w:p>
    <w:p w:rsidR="0020700C" w:rsidRPr="0052497F" w:rsidRDefault="0020700C" w:rsidP="0020700C">
      <w:pPr>
        <w:rPr>
          <w:rFonts w:ascii="Calibri" w:hAnsi="Calibri" w:cs="Calibri"/>
          <w:b/>
          <w:sz w:val="20"/>
          <w:szCs w:val="20"/>
          <w:u w:val="single"/>
        </w:rPr>
      </w:pPr>
    </w:p>
    <w:p w:rsidR="0020700C" w:rsidRPr="0052497F" w:rsidRDefault="0020700C" w:rsidP="0020700C">
      <w:pPr>
        <w:rPr>
          <w:rFonts w:ascii="Calibri" w:hAnsi="Calibri" w:cs="Calibri"/>
          <w:b/>
          <w:sz w:val="20"/>
          <w:szCs w:val="20"/>
          <w:u w:val="single"/>
        </w:rPr>
      </w:pPr>
    </w:p>
    <w:p w:rsidR="0020700C" w:rsidRPr="0052497F" w:rsidRDefault="0020700C" w:rsidP="0020700C">
      <w:pPr>
        <w:rPr>
          <w:rFonts w:ascii="Calibri" w:hAnsi="Calibri" w:cs="Calibri"/>
          <w:b/>
          <w:sz w:val="20"/>
          <w:szCs w:val="20"/>
          <w:u w:val="single"/>
        </w:rPr>
      </w:pPr>
    </w:p>
    <w:p w:rsidR="0020700C" w:rsidRPr="0052497F" w:rsidRDefault="0020700C" w:rsidP="0020700C">
      <w:pPr>
        <w:rPr>
          <w:rFonts w:ascii="Calibri" w:hAnsi="Calibri" w:cs="Calibri"/>
          <w:b/>
          <w:sz w:val="20"/>
          <w:szCs w:val="20"/>
          <w:u w:val="single"/>
        </w:rPr>
      </w:pPr>
    </w:p>
    <w:p w:rsidR="0020700C" w:rsidRPr="0052497F" w:rsidRDefault="0020700C" w:rsidP="0020700C">
      <w:pPr>
        <w:rPr>
          <w:rFonts w:ascii="Calibri" w:hAnsi="Calibri" w:cs="Calibri"/>
          <w:b/>
          <w:sz w:val="20"/>
          <w:szCs w:val="20"/>
          <w:u w:val="single"/>
        </w:rPr>
      </w:pPr>
    </w:p>
    <w:p w:rsidR="0020700C" w:rsidRPr="0052497F" w:rsidRDefault="0020700C" w:rsidP="0020700C">
      <w:pPr>
        <w:rPr>
          <w:rFonts w:ascii="Calibri" w:hAnsi="Calibri" w:cs="Calibri"/>
          <w:b/>
          <w:sz w:val="20"/>
          <w:szCs w:val="20"/>
          <w:u w:val="single"/>
        </w:rPr>
      </w:pPr>
    </w:p>
    <w:p w:rsidR="0020700C" w:rsidRPr="0052497F" w:rsidRDefault="0020700C" w:rsidP="0020700C">
      <w:pPr>
        <w:rPr>
          <w:rFonts w:ascii="Calibri" w:hAnsi="Calibri" w:cs="Calibri"/>
          <w:b/>
          <w:sz w:val="20"/>
          <w:szCs w:val="20"/>
          <w:u w:val="single"/>
        </w:rPr>
      </w:pPr>
      <w:r w:rsidRPr="0052497F">
        <w:rPr>
          <w:rFonts w:ascii="Calibri" w:hAnsi="Calibri" w:cs="Calibri"/>
          <w:b/>
          <w:sz w:val="20"/>
          <w:szCs w:val="20"/>
          <w:u w:val="single"/>
        </w:rPr>
        <w:t>INTELLECTUAL PROPERTY</w:t>
      </w:r>
    </w:p>
    <w:p w:rsidR="0020700C" w:rsidRPr="0052497F" w:rsidRDefault="0020700C" w:rsidP="0020700C">
      <w:pPr>
        <w:rPr>
          <w:rFonts w:ascii="Calibri" w:hAnsi="Calibri" w:cs="Calibri"/>
          <w:sz w:val="20"/>
          <w:szCs w:val="20"/>
        </w:rPr>
      </w:pPr>
      <w:r w:rsidRPr="0052497F">
        <w:rPr>
          <w:rFonts w:ascii="Calibri" w:hAnsi="Calibri" w:cs="Calibri"/>
          <w:sz w:val="20"/>
          <w:szCs w:val="20"/>
        </w:rPr>
        <w:t>For the purpose of advertising and promoting Hotel’s guest rooms, Hotel hereby grants Company a limited non-exclusive, non-transferable, worldwide, royalty free license during the term of this Agreement to use, reproduce, display and distribute the images and descriptions of Hotel (“Licensed Content”) that Hotel has provided to Company subject to the following restrictions:  Company will not use the Licensed Content (</w:t>
      </w:r>
      <w:proofErr w:type="spellStart"/>
      <w:r w:rsidRPr="0052497F">
        <w:rPr>
          <w:rFonts w:ascii="Calibri" w:hAnsi="Calibri" w:cs="Calibri"/>
          <w:sz w:val="20"/>
          <w:szCs w:val="20"/>
        </w:rPr>
        <w:t>i</w:t>
      </w:r>
      <w:proofErr w:type="spellEnd"/>
      <w:r w:rsidRPr="0052497F">
        <w:rPr>
          <w:rFonts w:ascii="Calibri" w:hAnsi="Calibri" w:cs="Calibri"/>
          <w:sz w:val="20"/>
          <w:szCs w:val="20"/>
        </w:rPr>
        <w:t>) in any radio, television or internet marketing or advertising, and (ii) in a manner that, in Hotel’s sole determination, is disparaging or that otherwise could reasonably be expected to have an adverse impact on the goodwill associated with the Licensed Content, diminish their value, or the corporate image, business or reputation of Marriott  or Hotel.  Company agrees that the Licensed Content is the sole and exclusive property of Marriott, Hotel, or their affiliates.  Further, Company acknowledges that it will not acquire any interest in the Licensed Content or the goodwill associated with the Licensed Content by virtue of this Agreement or Company’s use of the Licensed Content. Any work product generated in conjunction with the Licensed Content hereunder shall be deemed a “work for hire” owned exclusively by Hotel. In any event, Company hereby assigns any right it may have in such work product to Hotel.</w:t>
      </w:r>
    </w:p>
    <w:p w:rsidR="0020700C" w:rsidRPr="0052497F" w:rsidRDefault="0020700C" w:rsidP="0020700C">
      <w:pPr>
        <w:rPr>
          <w:rFonts w:ascii="Calibri" w:hAnsi="Calibri" w:cs="Calibri"/>
          <w:sz w:val="20"/>
          <w:szCs w:val="20"/>
        </w:rPr>
      </w:pPr>
    </w:p>
    <w:p w:rsidR="0020700C" w:rsidRPr="0052497F" w:rsidRDefault="0020700C" w:rsidP="0020700C">
      <w:pPr>
        <w:rPr>
          <w:rFonts w:ascii="Calibri" w:hAnsi="Calibri" w:cs="Calibri"/>
          <w:sz w:val="20"/>
          <w:szCs w:val="20"/>
        </w:rPr>
      </w:pPr>
      <w:proofErr w:type="gramStart"/>
      <w:r w:rsidRPr="0052497F">
        <w:rPr>
          <w:rFonts w:ascii="Calibri" w:hAnsi="Calibri" w:cs="Calibri"/>
          <w:sz w:val="20"/>
          <w:szCs w:val="20"/>
        </w:rPr>
        <w:t>Except as reasonably necessary to fulfil its obligations under this Agreement, Company will not use, copy, or distribute Licensed Marks and Licensed Content without Hotel's prior written approval in each instance.</w:t>
      </w:r>
      <w:proofErr w:type="gramEnd"/>
      <w:r w:rsidRPr="0052497F">
        <w:rPr>
          <w:rFonts w:ascii="Calibri" w:hAnsi="Calibri" w:cs="Calibri"/>
          <w:sz w:val="20"/>
          <w:szCs w:val="20"/>
        </w:rPr>
        <w:t xml:space="preserve">  Company shall not make any changes to the Licensed Content without Hotel’s prior written approval (not to be unreasonably withheld).  Company shall immediately cease any use of Licensed Marks and Licensed Content in violation of this Section or upon the written request of Hotel.  Any breach of this clause shall entitle Hotel to terminate this Agreement immediately without prejudice to any other rights or remedies that it may have against Company.   Company will not use, copy, distribute or scrape any Licensed Content or intellectual property belonging to Hotel, Marriott or any of their affiliates not expressly authorized by Hotel by written prior approval.</w:t>
      </w:r>
    </w:p>
    <w:p w:rsidR="0020700C" w:rsidRPr="0052497F" w:rsidRDefault="0020700C" w:rsidP="0020700C">
      <w:pPr>
        <w:rPr>
          <w:rFonts w:ascii="Calibri" w:hAnsi="Calibri" w:cs="Calibri"/>
          <w:sz w:val="20"/>
          <w:szCs w:val="20"/>
        </w:rPr>
      </w:pPr>
    </w:p>
    <w:p w:rsidR="0020700C" w:rsidRPr="0052497F" w:rsidRDefault="0020700C" w:rsidP="0020700C">
      <w:pPr>
        <w:pStyle w:val="Heading1"/>
        <w:rPr>
          <w:rFonts w:ascii="Calibri" w:hAnsi="Calibri" w:cs="Calibri"/>
          <w:color w:val="auto"/>
          <w:u w:val="single"/>
        </w:rPr>
      </w:pPr>
      <w:r w:rsidRPr="0052497F">
        <w:rPr>
          <w:rFonts w:ascii="Calibri" w:hAnsi="Calibri" w:cs="Calibri"/>
          <w:color w:val="auto"/>
          <w:u w:val="single"/>
        </w:rPr>
        <w:t>Marketing Guidelines</w:t>
      </w:r>
    </w:p>
    <w:p w:rsidR="0020700C" w:rsidRPr="0052497F" w:rsidRDefault="0020700C" w:rsidP="0020700C">
      <w:pPr>
        <w:rPr>
          <w:rFonts w:ascii="Calibri" w:hAnsi="Calibri" w:cs="Calibri"/>
          <w:sz w:val="20"/>
          <w:szCs w:val="20"/>
        </w:rPr>
      </w:pPr>
      <w:r w:rsidRPr="0052497F">
        <w:rPr>
          <w:rFonts w:ascii="Calibri" w:hAnsi="Calibri" w:cs="Calibri"/>
          <w:sz w:val="20"/>
          <w:szCs w:val="20"/>
        </w:rPr>
        <w:t xml:space="preserve">Marriott has defined “Standards and Guidelines for Online Marketing”, including Content Guidelines, Online Advertising Guidelines, Keyword Buying, Paid Search, Search Engine Optimization, Social Media &amp; Commerce and Spyware &amp; Other Automated Tools (collectively, “Guidelines”). These Guidelines are hereby incorporated herein and made a part of this Agreement. Company will, and will cause any companies it works with directly or indirectly with to, review and fully comply with these Guidelines. “Standards and Guidelines for Online Marketing” may be altered by Marriott at any time at its sole and only discretion and are viewable at www.marriottwholesalers.com. </w:t>
      </w:r>
    </w:p>
    <w:p w:rsidR="0020700C" w:rsidRPr="0052497F" w:rsidRDefault="0020700C" w:rsidP="0020700C">
      <w:pPr>
        <w:rPr>
          <w:rFonts w:ascii="Calibri" w:hAnsi="Calibri" w:cs="Calibri"/>
          <w:b/>
          <w:color w:val="000000"/>
          <w:sz w:val="20"/>
          <w:szCs w:val="20"/>
          <w:u w:val="single"/>
        </w:rPr>
      </w:pPr>
    </w:p>
    <w:p w:rsidR="0020700C" w:rsidRPr="0052497F" w:rsidRDefault="0020700C" w:rsidP="0020700C">
      <w:pPr>
        <w:rPr>
          <w:rFonts w:ascii="Calibri" w:hAnsi="Calibri" w:cs="Calibri"/>
          <w:b/>
          <w:color w:val="000000"/>
          <w:sz w:val="20"/>
          <w:szCs w:val="20"/>
          <w:u w:val="single"/>
        </w:rPr>
      </w:pPr>
      <w:r w:rsidRPr="0052497F">
        <w:rPr>
          <w:rFonts w:ascii="Calibri" w:hAnsi="Calibri" w:cs="Calibri"/>
          <w:b/>
          <w:color w:val="000000"/>
          <w:sz w:val="20"/>
          <w:szCs w:val="20"/>
          <w:u w:val="single"/>
        </w:rPr>
        <w:t>GOVERNING LAW</w:t>
      </w:r>
    </w:p>
    <w:p w:rsidR="0020700C" w:rsidRPr="0052497F" w:rsidRDefault="0020700C" w:rsidP="0020700C">
      <w:pPr>
        <w:rPr>
          <w:rFonts w:ascii="Calibri" w:hAnsi="Calibri" w:cs="Calibri"/>
          <w:sz w:val="20"/>
          <w:szCs w:val="20"/>
        </w:rPr>
      </w:pPr>
      <w:r w:rsidRPr="0052497F">
        <w:rPr>
          <w:rFonts w:ascii="Calibri" w:hAnsi="Calibri" w:cs="Calibri"/>
          <w:sz w:val="20"/>
          <w:szCs w:val="20"/>
        </w:rPr>
        <w:t>This Agreement shall be governed in all respects by the laws of the State of New York, without regard to conflict of law provisions. Any claim or dispute hereunder must be resolved by a court located in the State of New York.  Each party hereto agrees to submit to the personal jurisdiction of the courts located within in the State of New York for the purpose of litigating all such claims or disputes.</w:t>
      </w:r>
    </w:p>
    <w:p w:rsidR="0020700C" w:rsidRPr="0052497F" w:rsidRDefault="0020700C" w:rsidP="0020700C">
      <w:pPr>
        <w:rPr>
          <w:rFonts w:ascii="Calibri" w:hAnsi="Calibri" w:cs="Calibri"/>
          <w:b/>
          <w:sz w:val="20"/>
          <w:szCs w:val="20"/>
          <w:u w:val="single"/>
        </w:rPr>
      </w:pPr>
    </w:p>
    <w:p w:rsidR="0020700C" w:rsidRPr="0052497F" w:rsidRDefault="0020700C" w:rsidP="0020700C">
      <w:pPr>
        <w:rPr>
          <w:rFonts w:ascii="Calibri" w:hAnsi="Calibri" w:cs="Calibri"/>
          <w:b/>
          <w:sz w:val="20"/>
          <w:szCs w:val="20"/>
          <w:u w:val="single"/>
        </w:rPr>
      </w:pPr>
      <w:r w:rsidRPr="0052497F">
        <w:rPr>
          <w:rFonts w:ascii="Calibri" w:hAnsi="Calibri" w:cs="Calibri"/>
          <w:b/>
          <w:sz w:val="20"/>
          <w:szCs w:val="20"/>
          <w:u w:val="single"/>
        </w:rPr>
        <w:t>MISCELLANEOUS</w:t>
      </w:r>
    </w:p>
    <w:p w:rsidR="0020700C" w:rsidRPr="0052497F" w:rsidRDefault="0020700C" w:rsidP="0020700C">
      <w:pPr>
        <w:rPr>
          <w:rFonts w:ascii="Calibri" w:hAnsi="Calibri" w:cs="Calibri"/>
          <w:color w:val="000000"/>
          <w:sz w:val="20"/>
          <w:szCs w:val="20"/>
        </w:rPr>
      </w:pPr>
      <w:r w:rsidRPr="0052497F">
        <w:rPr>
          <w:rFonts w:ascii="Calibri" w:hAnsi="Calibri" w:cs="Calibri"/>
          <w:sz w:val="20"/>
          <w:szCs w:val="20"/>
        </w:rPr>
        <w:t xml:space="preserve">Neither party may assign or transfer the Agreement without the written </w:t>
      </w:r>
      <w:r w:rsidRPr="0052497F">
        <w:rPr>
          <w:rFonts w:ascii="Calibri" w:hAnsi="Calibri" w:cs="Calibri"/>
          <w:color w:val="000000"/>
          <w:sz w:val="20"/>
          <w:szCs w:val="20"/>
        </w:rPr>
        <w:t xml:space="preserve">consent of the other. This Agreement constitutes the entire agreement </w:t>
      </w:r>
      <w:proofErr w:type="gramStart"/>
      <w:r w:rsidRPr="0052497F">
        <w:rPr>
          <w:rFonts w:ascii="Calibri" w:hAnsi="Calibri" w:cs="Calibri"/>
          <w:color w:val="000000"/>
          <w:sz w:val="20"/>
          <w:szCs w:val="20"/>
        </w:rPr>
        <w:t>between Hotel and Company</w:t>
      </w:r>
      <w:proofErr w:type="gramEnd"/>
      <w:r w:rsidRPr="0052497F">
        <w:rPr>
          <w:rFonts w:ascii="Calibri" w:hAnsi="Calibri" w:cs="Calibri"/>
          <w:color w:val="000000"/>
          <w:sz w:val="20"/>
          <w:szCs w:val="20"/>
        </w:rPr>
        <w:t>.</w:t>
      </w:r>
    </w:p>
    <w:p w:rsidR="0020700C" w:rsidRPr="0052497F" w:rsidRDefault="0020700C" w:rsidP="0020700C">
      <w:pPr>
        <w:rPr>
          <w:rFonts w:ascii="Calibri" w:hAnsi="Calibri" w:cs="Calibri"/>
          <w:sz w:val="20"/>
          <w:szCs w:val="20"/>
        </w:rPr>
      </w:pPr>
    </w:p>
    <w:p w:rsidR="0020700C" w:rsidRPr="0052497F" w:rsidRDefault="0020700C" w:rsidP="0020700C">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Calibri"/>
          <w:sz w:val="20"/>
        </w:rPr>
      </w:pPr>
      <w:r w:rsidRPr="0052497F">
        <w:rPr>
          <w:rFonts w:ascii="Calibri" w:hAnsi="Calibri" w:cs="Calibri"/>
          <w:b/>
          <w:sz w:val="20"/>
          <w:u w:val="single"/>
        </w:rPr>
        <w:lastRenderedPageBreak/>
        <w:t>ACCEPTANCE</w:t>
      </w:r>
    </w:p>
    <w:p w:rsidR="0020700C" w:rsidRPr="0052497F" w:rsidRDefault="0020700C" w:rsidP="0020700C">
      <w:pPr>
        <w:widowControl w:val="0"/>
        <w:tabs>
          <w:tab w:val="left" w:pos="720"/>
          <w:tab w:val="left" w:pos="1440"/>
          <w:tab w:val="left" w:pos="2160"/>
          <w:tab w:val="left" w:pos="2880"/>
          <w:tab w:val="left" w:pos="3600"/>
          <w:tab w:val="left" w:pos="4320"/>
          <w:tab w:val="left" w:pos="5040"/>
          <w:tab w:val="left" w:pos="5580"/>
          <w:tab w:val="left" w:pos="5760"/>
          <w:tab w:val="left" w:pos="6480"/>
          <w:tab w:val="left" w:pos="7200"/>
          <w:tab w:val="left" w:pos="7920"/>
          <w:tab w:val="left" w:pos="8640"/>
        </w:tabs>
        <w:autoSpaceDE w:val="0"/>
        <w:autoSpaceDN w:val="0"/>
        <w:adjustRightInd w:val="0"/>
        <w:rPr>
          <w:rFonts w:ascii="Calibri" w:hAnsi="Calibri" w:cs="Calibri"/>
          <w:sz w:val="20"/>
          <w:szCs w:val="20"/>
          <w:lang w:bidi="th-TH"/>
        </w:rPr>
      </w:pPr>
      <w:r w:rsidRPr="0052497F">
        <w:rPr>
          <w:rFonts w:ascii="Calibri" w:hAnsi="Calibri" w:cs="Calibri"/>
          <w:sz w:val="20"/>
          <w:szCs w:val="20"/>
          <w:lang w:bidi="th-TH"/>
        </w:rPr>
        <w:t>The Marriott hotel(s)</w:t>
      </w:r>
      <w:r w:rsidRPr="0052497F">
        <w:rPr>
          <w:rFonts w:ascii="Calibri" w:hAnsi="Calibri" w:cs="Calibri"/>
          <w:sz w:val="20"/>
          <w:szCs w:val="20"/>
        </w:rPr>
        <w:t xml:space="preserve"> </w:t>
      </w:r>
      <w:proofErr w:type="gramStart"/>
      <w:r w:rsidRPr="0052497F">
        <w:rPr>
          <w:rFonts w:ascii="Calibri" w:hAnsi="Calibri" w:cs="Calibri"/>
          <w:sz w:val="20"/>
          <w:szCs w:val="20"/>
          <w:lang w:bidi="th-TH"/>
        </w:rPr>
        <w:t xml:space="preserve">and </w:t>
      </w:r>
      <w:r w:rsidRPr="0052497F">
        <w:rPr>
          <w:rFonts w:ascii="Calibri" w:hAnsi="Calibri" w:cs="Calibri"/>
          <w:b/>
          <w:bCs/>
          <w:color w:val="3366FF"/>
          <w:sz w:val="20"/>
          <w:szCs w:val="20"/>
          <w:lang w:bidi="th-TH"/>
        </w:rPr>
        <w:t xml:space="preserve"> </w:t>
      </w:r>
      <w:r>
        <w:rPr>
          <w:rFonts w:ascii="Calibri" w:hAnsi="Calibri" w:cs="Calibri"/>
          <w:b/>
          <w:bCs/>
          <w:color w:val="3366FF"/>
          <w:sz w:val="20"/>
          <w:szCs w:val="20"/>
          <w:lang w:bidi="th-TH"/>
        </w:rPr>
        <w:t>BC</w:t>
      </w:r>
      <w:proofErr w:type="gramEnd"/>
      <w:r>
        <w:rPr>
          <w:rFonts w:ascii="Calibri" w:hAnsi="Calibri" w:cs="Calibri"/>
          <w:b/>
          <w:bCs/>
          <w:color w:val="3366FF"/>
          <w:sz w:val="20"/>
          <w:szCs w:val="20"/>
          <w:lang w:bidi="th-TH"/>
        </w:rPr>
        <w:t xml:space="preserve"> GOLF GUIDE/GOLF THE WORLD VACATIONS</w:t>
      </w:r>
      <w:r w:rsidRPr="0052497F">
        <w:rPr>
          <w:rFonts w:ascii="Calibri" w:hAnsi="Calibri" w:cs="Calibri"/>
          <w:b/>
          <w:bCs/>
          <w:color w:val="3366FF"/>
          <w:sz w:val="20"/>
          <w:szCs w:val="20"/>
          <w:lang w:bidi="th-TH"/>
        </w:rPr>
        <w:t xml:space="preserve">  </w:t>
      </w:r>
      <w:r w:rsidRPr="0052497F">
        <w:rPr>
          <w:rFonts w:ascii="Calibri" w:hAnsi="Calibri" w:cs="Calibri"/>
          <w:sz w:val="20"/>
          <w:szCs w:val="20"/>
          <w:lang w:bidi="th-TH"/>
        </w:rPr>
        <w:t xml:space="preserve">have agreed to and executed this Agreement by their authorized representatives as of the dates indicated below. </w:t>
      </w:r>
      <w:r w:rsidRPr="0052497F">
        <w:rPr>
          <w:rFonts w:ascii="Calibri" w:hAnsi="Calibri" w:cs="Calibri"/>
          <w:b/>
          <w:bCs/>
          <w:sz w:val="20"/>
          <w:szCs w:val="20"/>
          <w:lang w:bidi="th-TH"/>
        </w:rPr>
        <w:t xml:space="preserve">Please sign and return to my attention and please keep a copy for your records. </w:t>
      </w:r>
      <w:r w:rsidRPr="0052497F">
        <w:rPr>
          <w:rFonts w:ascii="Calibri" w:hAnsi="Calibri" w:cs="Calibri"/>
          <w:sz w:val="20"/>
          <w:szCs w:val="20"/>
          <w:lang w:bidi="th-TH"/>
        </w:rPr>
        <w:t xml:space="preserve">Once the signed agreement has been returned, all arrangements outlined in this agreement are confirmed.  </w:t>
      </w:r>
    </w:p>
    <w:p w:rsidR="0020700C" w:rsidRPr="0052497F" w:rsidRDefault="0020700C" w:rsidP="002070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Calibri"/>
          <w:sz w:val="20"/>
          <w:szCs w:val="20"/>
        </w:rPr>
      </w:pPr>
    </w:p>
    <w:p w:rsidR="0020700C" w:rsidRPr="0052497F" w:rsidRDefault="0020700C" w:rsidP="0020700C">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Calibri"/>
          <w:b/>
          <w:sz w:val="20"/>
          <w:u w:val="single"/>
        </w:rPr>
      </w:pPr>
    </w:p>
    <w:p w:rsidR="0020700C" w:rsidRPr="0052497F" w:rsidRDefault="0020700C" w:rsidP="0020700C">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Calibri"/>
          <w:b/>
          <w:sz w:val="20"/>
          <w:u w:val="single"/>
        </w:rPr>
      </w:pPr>
    </w:p>
    <w:p w:rsidR="0020700C" w:rsidRPr="0052497F" w:rsidRDefault="0020700C" w:rsidP="0020700C">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Calibri"/>
          <w:b/>
          <w:sz w:val="20"/>
          <w:u w:val="single"/>
        </w:rPr>
      </w:pPr>
    </w:p>
    <w:p w:rsidR="0020700C" w:rsidRPr="0052497F" w:rsidRDefault="0020700C" w:rsidP="0020700C">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Calibri"/>
          <w:b/>
          <w:sz w:val="20"/>
          <w:u w:val="single"/>
        </w:rPr>
      </w:pPr>
    </w:p>
    <w:p w:rsidR="0020700C" w:rsidRPr="0052497F" w:rsidRDefault="0020700C" w:rsidP="0020700C">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Calibri"/>
          <w:b/>
          <w:sz w:val="20"/>
          <w:u w:val="single"/>
        </w:rPr>
      </w:pPr>
    </w:p>
    <w:p w:rsidR="0020700C" w:rsidRPr="0052497F" w:rsidRDefault="0020700C" w:rsidP="0020700C">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Calibri"/>
          <w:b/>
          <w:sz w:val="20"/>
        </w:rPr>
      </w:pPr>
      <w:r w:rsidRPr="0052497F">
        <w:rPr>
          <w:rFonts w:ascii="Calibri" w:hAnsi="Calibri" w:cs="Calibri"/>
          <w:b/>
          <w:sz w:val="20"/>
          <w:u w:val="single"/>
        </w:rPr>
        <w:t>SIGNATURES</w:t>
      </w:r>
      <w:r w:rsidRPr="0052497F">
        <w:rPr>
          <w:rFonts w:ascii="Calibri" w:hAnsi="Calibri" w:cs="Calibri"/>
          <w:b/>
          <w:sz w:val="20"/>
        </w:rPr>
        <w:t xml:space="preserve"> </w:t>
      </w:r>
    </w:p>
    <w:p w:rsidR="0020700C" w:rsidRPr="0052497F" w:rsidRDefault="0020700C" w:rsidP="0020700C">
      <w:pPr>
        <w:widowControl w:val="0"/>
        <w:rPr>
          <w:rFonts w:ascii="Calibri" w:hAnsi="Calibri" w:cs="Calibri"/>
          <w:sz w:val="20"/>
          <w:szCs w:val="20"/>
          <w:lang w:bidi="th-TH"/>
        </w:rPr>
      </w:pPr>
    </w:p>
    <w:p w:rsidR="0020700C" w:rsidRPr="0052497F" w:rsidRDefault="0020700C" w:rsidP="0020700C">
      <w:pPr>
        <w:widowControl w:val="0"/>
        <w:rPr>
          <w:rFonts w:ascii="Calibri" w:hAnsi="Calibri" w:cs="Calibri"/>
          <w:sz w:val="20"/>
          <w:szCs w:val="20"/>
          <w:lang w:bidi="th-TH"/>
        </w:rPr>
      </w:pPr>
      <w:r w:rsidRPr="0052497F">
        <w:rPr>
          <w:rFonts w:ascii="Calibri" w:hAnsi="Calibri" w:cs="Calibri"/>
          <w:sz w:val="20"/>
          <w:szCs w:val="20"/>
          <w:lang w:bidi="th-TH"/>
        </w:rPr>
        <w:t>In accordance with federal law, the parties shall execute this Agreement electronically – binding the parties to the same degree as a handwritten signature – by using the following process to create an electronic symbol signifying intent to be legally bound.  Each party must fill in the name, title, and date below, and insert a blackened box (“</w:t>
      </w:r>
      <w:r w:rsidRPr="0052497F">
        <w:rPr>
          <w:rFonts w:ascii="Calibri" w:hAnsi="Calibri" w:cs="Calibri"/>
          <w:sz w:val="20"/>
          <w:szCs w:val="20"/>
          <w:lang w:bidi="th-TH"/>
        </w:rPr>
        <w:sym w:font="Wingdings" w:char="006E"/>
      </w:r>
      <w:r w:rsidRPr="0052497F">
        <w:rPr>
          <w:rFonts w:ascii="Calibri" w:hAnsi="Calibri" w:cs="Calibri"/>
          <w:sz w:val="20"/>
          <w:szCs w:val="20"/>
          <w:lang w:bidi="th-TH"/>
        </w:rPr>
        <w:t xml:space="preserve">”) at the end of the line marked “Electronic Signature </w:t>
      </w:r>
      <w:r w:rsidRPr="0052497F">
        <w:rPr>
          <w:rFonts w:ascii="Calibri" w:hAnsi="Calibri" w:cs="Calibri"/>
          <w:b/>
          <w:i/>
          <w:sz w:val="20"/>
          <w:szCs w:val="20"/>
          <w:lang w:bidi="th-TH"/>
        </w:rPr>
        <w:t xml:space="preserve">(Replace Empty Box with Blackened Box Here to Enter </w:t>
      </w:r>
      <w:proofErr w:type="gramStart"/>
      <w:r w:rsidRPr="0052497F">
        <w:rPr>
          <w:rFonts w:ascii="Calibri" w:hAnsi="Calibri" w:cs="Calibri"/>
          <w:b/>
          <w:i/>
          <w:sz w:val="20"/>
          <w:szCs w:val="20"/>
          <w:lang w:bidi="th-TH"/>
        </w:rPr>
        <w:t>Into</w:t>
      </w:r>
      <w:proofErr w:type="gramEnd"/>
      <w:r w:rsidRPr="0052497F">
        <w:rPr>
          <w:rFonts w:ascii="Calibri" w:hAnsi="Calibri" w:cs="Calibri"/>
          <w:b/>
          <w:i/>
          <w:sz w:val="20"/>
          <w:szCs w:val="20"/>
          <w:lang w:bidi="th-TH"/>
        </w:rPr>
        <w:t xml:space="preserve"> Binding Obligation)*</w:t>
      </w:r>
      <w:r w:rsidRPr="0052497F">
        <w:rPr>
          <w:rFonts w:ascii="Calibri" w:hAnsi="Calibri" w:cs="Calibri"/>
          <w:sz w:val="20"/>
          <w:szCs w:val="20"/>
          <w:lang w:bidi="th-TH"/>
        </w:rPr>
        <w:t>.”  This Agreement shall not be binding on either party until both parties have electronically executed versions of the Agreement that are identical (apart from the electronic execution) and delivered the same to the other party by electronic mail as an attachment.  Each party shall retain a paper copy of the electronic mail and attached executed Agreement received from the other party.</w:t>
      </w:r>
    </w:p>
    <w:p w:rsidR="0020700C" w:rsidRPr="0052497F" w:rsidRDefault="0020700C" w:rsidP="0020700C">
      <w:pPr>
        <w:widowControl w:val="0"/>
        <w:rPr>
          <w:rFonts w:ascii="Calibri" w:hAnsi="Calibri" w:cs="Calibri"/>
          <w:sz w:val="20"/>
          <w:szCs w:val="20"/>
          <w:lang w:bidi="th-TH"/>
        </w:rPr>
      </w:pPr>
    </w:p>
    <w:p w:rsidR="0020700C" w:rsidRPr="0052497F" w:rsidRDefault="0020700C" w:rsidP="0020700C">
      <w:pPr>
        <w:widowControl w:val="0"/>
        <w:rPr>
          <w:rFonts w:ascii="Calibri" w:hAnsi="Calibri" w:cs="Calibri"/>
          <w:sz w:val="20"/>
          <w:szCs w:val="20"/>
          <w:lang w:bidi="th-TH"/>
        </w:rPr>
      </w:pPr>
      <w:r w:rsidRPr="0052497F">
        <w:rPr>
          <w:rFonts w:ascii="Calibri" w:hAnsi="Calibri" w:cs="Calibri"/>
          <w:sz w:val="20"/>
          <w:szCs w:val="20"/>
          <w:lang w:bidi="th-TH"/>
        </w:rPr>
        <w:t xml:space="preserve">Approved and authorized by </w:t>
      </w:r>
    </w:p>
    <w:p w:rsidR="0020700C" w:rsidRPr="0052497F" w:rsidRDefault="0020700C" w:rsidP="0020700C">
      <w:pPr>
        <w:widowControl w:val="0"/>
        <w:rPr>
          <w:rFonts w:ascii="Calibri" w:hAnsi="Calibri" w:cs="Calibri"/>
          <w:sz w:val="20"/>
          <w:szCs w:val="20"/>
          <w:lang w:bidi="th-TH"/>
        </w:rPr>
      </w:pPr>
    </w:p>
    <w:p w:rsidR="0020700C" w:rsidRPr="0052497F" w:rsidRDefault="0020700C" w:rsidP="0020700C">
      <w:pPr>
        <w:widowControl w:val="0"/>
        <w:rPr>
          <w:rFonts w:ascii="Calibri" w:hAnsi="Calibri" w:cs="Calibri"/>
          <w:sz w:val="20"/>
          <w:szCs w:val="20"/>
          <w:lang w:bidi="th-TH"/>
        </w:rPr>
      </w:pPr>
      <w:r w:rsidRPr="0052497F">
        <w:rPr>
          <w:rFonts w:ascii="Calibri" w:hAnsi="Calibri" w:cs="Calibri"/>
          <w:sz w:val="20"/>
          <w:szCs w:val="20"/>
          <w:lang w:bidi="th-TH"/>
        </w:rPr>
        <w:t>Name:  (Print)</w:t>
      </w:r>
      <w:r w:rsidRPr="0052497F">
        <w:rPr>
          <w:rFonts w:ascii="Calibri" w:hAnsi="Calibri" w:cs="Calibri"/>
          <w:sz w:val="20"/>
          <w:szCs w:val="20"/>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p>
    <w:p w:rsidR="0020700C" w:rsidRPr="0052497F" w:rsidRDefault="0020700C" w:rsidP="0020700C">
      <w:pPr>
        <w:widowControl w:val="0"/>
        <w:rPr>
          <w:rFonts w:ascii="Calibri" w:hAnsi="Calibri" w:cs="Calibri"/>
          <w:sz w:val="20"/>
          <w:szCs w:val="20"/>
          <w:lang w:bidi="th-TH"/>
        </w:rPr>
      </w:pPr>
    </w:p>
    <w:p w:rsidR="0020700C" w:rsidRPr="0052497F" w:rsidRDefault="0020700C" w:rsidP="0020700C">
      <w:pPr>
        <w:widowControl w:val="0"/>
        <w:rPr>
          <w:rFonts w:ascii="Calibri" w:hAnsi="Calibri" w:cs="Calibri"/>
          <w:sz w:val="20"/>
          <w:szCs w:val="20"/>
          <w:lang w:bidi="th-TH"/>
        </w:rPr>
      </w:pPr>
      <w:r w:rsidRPr="0052497F">
        <w:rPr>
          <w:rFonts w:ascii="Calibri" w:hAnsi="Calibri" w:cs="Calibri"/>
          <w:sz w:val="20"/>
          <w:szCs w:val="20"/>
          <w:lang w:bidi="th-TH"/>
        </w:rPr>
        <w:t>Title:  (Print)</w:t>
      </w:r>
      <w:r w:rsidRPr="0052497F">
        <w:rPr>
          <w:rFonts w:ascii="Calibri" w:hAnsi="Calibri" w:cs="Calibri"/>
          <w:sz w:val="20"/>
          <w:szCs w:val="20"/>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p>
    <w:p w:rsidR="0020700C" w:rsidRPr="0052497F" w:rsidRDefault="0020700C" w:rsidP="0020700C">
      <w:pPr>
        <w:widowControl w:val="0"/>
        <w:rPr>
          <w:rFonts w:ascii="Calibri" w:hAnsi="Calibri" w:cs="Calibri"/>
          <w:sz w:val="20"/>
          <w:szCs w:val="20"/>
          <w:lang w:bidi="th-TH"/>
        </w:rPr>
      </w:pPr>
    </w:p>
    <w:p w:rsidR="0020700C" w:rsidRPr="0052497F" w:rsidRDefault="0020700C" w:rsidP="0020700C">
      <w:pPr>
        <w:widowControl w:val="0"/>
        <w:rPr>
          <w:rFonts w:ascii="Calibri" w:hAnsi="Calibri" w:cs="Calibri"/>
          <w:sz w:val="20"/>
          <w:szCs w:val="20"/>
          <w:u w:val="single"/>
          <w:lang w:bidi="th-TH"/>
        </w:rPr>
      </w:pPr>
      <w:r w:rsidRPr="0052497F">
        <w:rPr>
          <w:rFonts w:ascii="Calibri" w:hAnsi="Calibri" w:cs="Calibri"/>
          <w:sz w:val="20"/>
          <w:szCs w:val="20"/>
          <w:lang w:bidi="th-TH"/>
        </w:rPr>
        <w:t>Date:</w:t>
      </w:r>
      <w:r w:rsidRPr="0052497F">
        <w:rPr>
          <w:rFonts w:ascii="Calibri" w:hAnsi="Calibri" w:cs="Calibri"/>
          <w:sz w:val="20"/>
          <w:szCs w:val="20"/>
          <w:lang w:bidi="th-TH"/>
        </w:rPr>
        <w:tab/>
      </w:r>
      <w:r w:rsidRPr="0052497F">
        <w:rPr>
          <w:rFonts w:ascii="Calibri" w:hAnsi="Calibri" w:cs="Calibri"/>
          <w:sz w:val="20"/>
          <w:szCs w:val="20"/>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p>
    <w:p w:rsidR="0020700C" w:rsidRPr="0052497F" w:rsidRDefault="0020700C" w:rsidP="0020700C">
      <w:pPr>
        <w:widowControl w:val="0"/>
        <w:rPr>
          <w:rFonts w:ascii="Calibri" w:hAnsi="Calibri" w:cs="Calibri"/>
          <w:sz w:val="20"/>
          <w:szCs w:val="20"/>
          <w:lang w:bidi="th-TH"/>
        </w:rPr>
      </w:pPr>
    </w:p>
    <w:p w:rsidR="0020700C" w:rsidRPr="0052497F" w:rsidRDefault="0020700C" w:rsidP="0020700C">
      <w:pPr>
        <w:widowControl w:val="0"/>
        <w:rPr>
          <w:rFonts w:ascii="Calibri" w:hAnsi="Calibri" w:cs="Calibri"/>
          <w:sz w:val="20"/>
          <w:szCs w:val="20"/>
          <w:lang w:bidi="th-TH"/>
        </w:rPr>
      </w:pPr>
      <w:r w:rsidRPr="0052497F">
        <w:rPr>
          <w:rFonts w:ascii="Calibri" w:hAnsi="Calibri" w:cs="Calibri"/>
          <w:sz w:val="20"/>
          <w:szCs w:val="20"/>
          <w:lang w:bidi="th-TH"/>
        </w:rPr>
        <w:t>Electronic Signature</w:t>
      </w:r>
    </w:p>
    <w:p w:rsidR="0020700C" w:rsidRPr="0052497F" w:rsidRDefault="0020700C" w:rsidP="0020700C">
      <w:pPr>
        <w:widowControl w:val="0"/>
        <w:rPr>
          <w:rFonts w:ascii="Calibri" w:hAnsi="Calibri" w:cs="Calibri"/>
          <w:sz w:val="20"/>
          <w:szCs w:val="20"/>
          <w:lang w:bidi="th-TH"/>
        </w:rPr>
      </w:pPr>
      <w:r w:rsidRPr="0052497F">
        <w:rPr>
          <w:rFonts w:ascii="Calibri" w:hAnsi="Calibri" w:cs="Calibri"/>
          <w:b/>
          <w:i/>
          <w:sz w:val="20"/>
          <w:szCs w:val="20"/>
          <w:lang w:bidi="th-TH"/>
        </w:rPr>
        <w:t>(Replace Empty Box with Blackened Box Here to Enter Into Binding Obligation)</w:t>
      </w:r>
      <w:r w:rsidRPr="0052497F">
        <w:rPr>
          <w:rFonts w:ascii="Calibri" w:hAnsi="Calibri" w:cs="Calibri"/>
          <w:sz w:val="20"/>
          <w:szCs w:val="20"/>
          <w:lang w:bidi="th-TH"/>
        </w:rPr>
        <w:t xml:space="preserve">:  </w:t>
      </w:r>
      <w:del w:id="4" w:author="Tiffany Majors" w:date="2014-09-10T15:20:00Z">
        <w:r w:rsidRPr="0052497F" w:rsidDel="00A04812">
          <w:rPr>
            <w:rFonts w:ascii="Calibri" w:hAnsi="Calibri" w:cs="Calibri"/>
            <w:sz w:val="20"/>
            <w:szCs w:val="20"/>
            <w:lang w:bidi="th-TH"/>
          </w:rPr>
          <w:sym w:font="Wingdings" w:char="0071"/>
        </w:r>
      </w:del>
      <w:r w:rsidRPr="0052497F">
        <w:rPr>
          <w:rFonts w:ascii="Calibri" w:hAnsi="Calibri" w:cs="Calibri"/>
          <w:sz w:val="20"/>
          <w:szCs w:val="20"/>
          <w:lang w:bidi="th-TH"/>
        </w:rPr>
        <w:tab/>
      </w:r>
    </w:p>
    <w:p w:rsidR="0020700C" w:rsidRPr="0052497F" w:rsidRDefault="0020700C" w:rsidP="0020700C">
      <w:pPr>
        <w:widowControl w:val="0"/>
        <w:rPr>
          <w:rFonts w:ascii="Calibri" w:hAnsi="Calibri" w:cs="Calibri"/>
          <w:sz w:val="20"/>
          <w:szCs w:val="20"/>
          <w:lang w:bidi="th-TH"/>
        </w:rPr>
      </w:pPr>
    </w:p>
    <w:p w:rsidR="0020700C" w:rsidRPr="0052497F" w:rsidRDefault="0020700C" w:rsidP="0020700C">
      <w:pPr>
        <w:widowControl w:val="0"/>
        <w:rPr>
          <w:rFonts w:ascii="Calibri" w:hAnsi="Calibri" w:cs="Calibri"/>
          <w:sz w:val="20"/>
          <w:szCs w:val="20"/>
          <w:lang w:bidi="th-TH"/>
        </w:rPr>
      </w:pPr>
    </w:p>
    <w:p w:rsidR="0020700C" w:rsidRPr="0052497F" w:rsidRDefault="0020700C" w:rsidP="0020700C">
      <w:pPr>
        <w:widowControl w:val="0"/>
        <w:rPr>
          <w:rFonts w:ascii="Calibri" w:hAnsi="Calibri" w:cs="Calibri"/>
          <w:sz w:val="20"/>
          <w:szCs w:val="20"/>
          <w:lang w:bidi="th-TH"/>
        </w:rPr>
      </w:pPr>
      <w:r w:rsidRPr="0052497F">
        <w:rPr>
          <w:rFonts w:ascii="Calibri" w:hAnsi="Calibri" w:cs="Calibri"/>
          <w:sz w:val="20"/>
          <w:szCs w:val="20"/>
          <w:lang w:bidi="th-TH"/>
        </w:rPr>
        <w:t xml:space="preserve">Approved and authorized by </w:t>
      </w:r>
      <w:r w:rsidRPr="0052497F">
        <w:rPr>
          <w:rFonts w:ascii="Calibri" w:hAnsi="Calibri" w:cs="Calibri"/>
          <w:b/>
          <w:sz w:val="20"/>
          <w:szCs w:val="20"/>
          <w:lang w:bidi="th-TH"/>
        </w:rPr>
        <w:t xml:space="preserve">Senior Account Executive, Marriott International, </w:t>
      </w:r>
      <w:proofErr w:type="gramStart"/>
      <w:r w:rsidRPr="0052497F">
        <w:rPr>
          <w:rFonts w:ascii="Calibri" w:hAnsi="Calibri" w:cs="Calibri"/>
          <w:b/>
          <w:sz w:val="20"/>
          <w:szCs w:val="20"/>
          <w:lang w:bidi="th-TH"/>
        </w:rPr>
        <w:t>Southwest</w:t>
      </w:r>
      <w:proofErr w:type="gramEnd"/>
      <w:r w:rsidRPr="0052497F">
        <w:rPr>
          <w:rFonts w:ascii="Calibri" w:hAnsi="Calibri" w:cs="Calibri"/>
          <w:b/>
          <w:sz w:val="20"/>
          <w:szCs w:val="20"/>
          <w:lang w:bidi="th-TH"/>
        </w:rPr>
        <w:t xml:space="preserve"> Region.</w:t>
      </w:r>
    </w:p>
    <w:p w:rsidR="0020700C" w:rsidRPr="0052497F" w:rsidRDefault="0020700C" w:rsidP="0020700C">
      <w:pPr>
        <w:widowControl w:val="0"/>
        <w:rPr>
          <w:rFonts w:ascii="Calibri" w:hAnsi="Calibri" w:cs="Calibri"/>
          <w:sz w:val="20"/>
          <w:szCs w:val="20"/>
          <w:lang w:bidi="th-TH"/>
        </w:rPr>
      </w:pPr>
    </w:p>
    <w:p w:rsidR="0020700C" w:rsidRPr="0052497F" w:rsidRDefault="0020700C" w:rsidP="0020700C">
      <w:pPr>
        <w:widowControl w:val="0"/>
        <w:rPr>
          <w:rFonts w:ascii="Calibri" w:hAnsi="Calibri" w:cs="Calibri"/>
          <w:sz w:val="20"/>
          <w:szCs w:val="20"/>
          <w:lang w:bidi="th-TH"/>
        </w:rPr>
      </w:pPr>
      <w:r w:rsidRPr="0052497F">
        <w:rPr>
          <w:rFonts w:ascii="Calibri" w:hAnsi="Calibri" w:cs="Calibri"/>
          <w:sz w:val="20"/>
          <w:szCs w:val="20"/>
          <w:lang w:bidi="th-TH"/>
        </w:rPr>
        <w:t>Name:  (Print)</w:t>
      </w:r>
      <w:r w:rsidRPr="0052497F">
        <w:rPr>
          <w:rFonts w:ascii="Calibri" w:hAnsi="Calibri" w:cs="Calibri"/>
          <w:sz w:val="20"/>
          <w:szCs w:val="20"/>
          <w:lang w:bidi="th-TH"/>
        </w:rPr>
        <w:tab/>
      </w:r>
      <w:r>
        <w:rPr>
          <w:rFonts w:ascii="Calibri" w:hAnsi="Calibri" w:cs="Calibri"/>
          <w:sz w:val="20"/>
          <w:szCs w:val="20"/>
          <w:u w:val="single"/>
          <w:lang w:bidi="th-TH"/>
        </w:rPr>
        <w:t>Cherri Lamont</w:t>
      </w:r>
      <w:r>
        <w:rPr>
          <w:rFonts w:ascii="Calibri" w:hAnsi="Calibri" w:cs="Calibri"/>
          <w:sz w:val="20"/>
          <w:szCs w:val="20"/>
          <w:u w:val="single"/>
          <w:lang w:bidi="th-TH"/>
        </w:rPr>
        <w:tab/>
      </w:r>
      <w:r>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p>
    <w:p w:rsidR="0020700C" w:rsidRPr="0052497F" w:rsidRDefault="0020700C" w:rsidP="0020700C">
      <w:pPr>
        <w:widowControl w:val="0"/>
        <w:rPr>
          <w:rFonts w:ascii="Calibri" w:hAnsi="Calibri" w:cs="Calibri"/>
          <w:sz w:val="20"/>
          <w:szCs w:val="20"/>
          <w:lang w:bidi="th-TH"/>
        </w:rPr>
      </w:pPr>
    </w:p>
    <w:p w:rsidR="0020700C" w:rsidRPr="0052497F" w:rsidRDefault="0020700C" w:rsidP="0020700C">
      <w:pPr>
        <w:widowControl w:val="0"/>
        <w:rPr>
          <w:rFonts w:ascii="Calibri" w:hAnsi="Calibri" w:cs="Calibri"/>
          <w:sz w:val="20"/>
          <w:szCs w:val="20"/>
          <w:lang w:bidi="th-TH"/>
        </w:rPr>
      </w:pPr>
      <w:r w:rsidRPr="0052497F">
        <w:rPr>
          <w:rFonts w:ascii="Calibri" w:hAnsi="Calibri" w:cs="Calibri"/>
          <w:sz w:val="20"/>
          <w:szCs w:val="20"/>
          <w:lang w:bidi="th-TH"/>
        </w:rPr>
        <w:t>Title:  (Print)</w:t>
      </w:r>
      <w:r w:rsidRPr="0052497F">
        <w:rPr>
          <w:rFonts w:ascii="Calibri" w:hAnsi="Calibri" w:cs="Calibri"/>
          <w:sz w:val="20"/>
          <w:szCs w:val="20"/>
          <w:lang w:bidi="th-TH"/>
        </w:rPr>
        <w:tab/>
      </w:r>
      <w:r>
        <w:rPr>
          <w:rFonts w:ascii="Calibri" w:hAnsi="Calibri" w:cs="Calibri"/>
          <w:sz w:val="20"/>
          <w:szCs w:val="20"/>
          <w:u w:val="single"/>
          <w:lang w:bidi="th-TH"/>
        </w:rPr>
        <w:t xml:space="preserve">Senior Account Executive, </w:t>
      </w:r>
      <w:r w:rsidRPr="0052497F">
        <w:rPr>
          <w:rFonts w:ascii="Calibri" w:hAnsi="Calibri" w:cs="Calibri"/>
          <w:sz w:val="20"/>
          <w:szCs w:val="20"/>
          <w:u w:val="single"/>
          <w:lang w:bidi="th-TH"/>
        </w:rPr>
        <w:t>Travel Industry Sales</w:t>
      </w:r>
      <w:r w:rsidRPr="0052497F">
        <w:rPr>
          <w:rFonts w:ascii="Calibri" w:hAnsi="Calibri" w:cs="Calibri"/>
          <w:sz w:val="20"/>
          <w:szCs w:val="20"/>
          <w:u w:val="single"/>
          <w:lang w:bidi="th-TH"/>
        </w:rPr>
        <w:tab/>
      </w:r>
    </w:p>
    <w:p w:rsidR="0020700C" w:rsidRPr="0052497F" w:rsidRDefault="0020700C" w:rsidP="0020700C">
      <w:pPr>
        <w:widowControl w:val="0"/>
        <w:rPr>
          <w:rFonts w:ascii="Calibri" w:hAnsi="Calibri" w:cs="Calibri"/>
          <w:sz w:val="20"/>
          <w:szCs w:val="20"/>
          <w:lang w:bidi="th-TH"/>
        </w:rPr>
      </w:pPr>
    </w:p>
    <w:p w:rsidR="0020700C" w:rsidRPr="0052497F" w:rsidRDefault="0020700C" w:rsidP="0020700C">
      <w:pPr>
        <w:widowControl w:val="0"/>
        <w:rPr>
          <w:rFonts w:ascii="Calibri" w:hAnsi="Calibri" w:cs="Calibri"/>
          <w:sz w:val="20"/>
          <w:szCs w:val="20"/>
          <w:u w:val="single"/>
          <w:lang w:bidi="th-TH"/>
        </w:rPr>
      </w:pPr>
      <w:r w:rsidRPr="0052497F">
        <w:rPr>
          <w:rFonts w:ascii="Calibri" w:hAnsi="Calibri" w:cs="Calibri"/>
          <w:sz w:val="20"/>
          <w:szCs w:val="20"/>
          <w:lang w:bidi="th-TH"/>
        </w:rPr>
        <w:t>Date:</w:t>
      </w:r>
      <w:r w:rsidRPr="0052497F">
        <w:rPr>
          <w:rFonts w:ascii="Calibri" w:hAnsi="Calibri" w:cs="Calibri"/>
          <w:sz w:val="20"/>
          <w:szCs w:val="20"/>
          <w:lang w:bidi="th-TH"/>
        </w:rPr>
        <w:tab/>
      </w:r>
      <w:r w:rsidRPr="0052497F">
        <w:rPr>
          <w:rFonts w:ascii="Calibri" w:hAnsi="Calibri" w:cs="Calibri"/>
          <w:sz w:val="20"/>
          <w:szCs w:val="20"/>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r w:rsidRPr="0052497F">
        <w:rPr>
          <w:rFonts w:ascii="Calibri" w:hAnsi="Calibri" w:cs="Calibri"/>
          <w:sz w:val="20"/>
          <w:szCs w:val="20"/>
          <w:u w:val="single"/>
          <w:lang w:bidi="th-TH"/>
        </w:rPr>
        <w:tab/>
      </w:r>
    </w:p>
    <w:p w:rsidR="0020700C" w:rsidRPr="0052497F" w:rsidRDefault="0020700C" w:rsidP="0020700C">
      <w:pPr>
        <w:widowControl w:val="0"/>
        <w:rPr>
          <w:rFonts w:ascii="Calibri" w:hAnsi="Calibri" w:cs="Calibri"/>
          <w:sz w:val="20"/>
          <w:szCs w:val="20"/>
          <w:u w:val="single"/>
          <w:lang w:bidi="th-TH"/>
        </w:rPr>
      </w:pPr>
    </w:p>
    <w:p w:rsidR="0020700C" w:rsidRPr="0052497F" w:rsidRDefault="0020700C" w:rsidP="0020700C">
      <w:pPr>
        <w:widowControl w:val="0"/>
        <w:rPr>
          <w:rFonts w:ascii="Calibri" w:hAnsi="Calibri" w:cs="Calibri"/>
          <w:sz w:val="20"/>
          <w:szCs w:val="20"/>
          <w:lang w:bidi="th-TH"/>
        </w:rPr>
      </w:pPr>
      <w:r w:rsidRPr="0052497F">
        <w:rPr>
          <w:rFonts w:ascii="Calibri" w:hAnsi="Calibri" w:cs="Calibri"/>
          <w:sz w:val="20"/>
          <w:szCs w:val="20"/>
          <w:lang w:bidi="th-TH"/>
        </w:rPr>
        <w:t>Electronic Signature</w:t>
      </w:r>
    </w:p>
    <w:p w:rsidR="0020700C" w:rsidRPr="0052497F" w:rsidRDefault="0020700C" w:rsidP="0020700C">
      <w:pPr>
        <w:widowControl w:val="0"/>
        <w:rPr>
          <w:rFonts w:ascii="Calibri" w:hAnsi="Calibri" w:cs="Calibri"/>
          <w:sz w:val="20"/>
          <w:szCs w:val="20"/>
          <w:lang w:bidi="th-TH"/>
        </w:rPr>
      </w:pPr>
      <w:r w:rsidRPr="0052497F">
        <w:rPr>
          <w:rFonts w:ascii="Calibri" w:hAnsi="Calibri" w:cs="Calibri"/>
          <w:b/>
          <w:i/>
          <w:sz w:val="20"/>
          <w:szCs w:val="20"/>
          <w:lang w:bidi="th-TH"/>
        </w:rPr>
        <w:t>(Replace Empty Box with Blackened Box Here to Enter Into Binding Obligation)</w:t>
      </w:r>
      <w:r w:rsidRPr="0052497F">
        <w:rPr>
          <w:rFonts w:ascii="Calibri" w:hAnsi="Calibri" w:cs="Calibri"/>
          <w:sz w:val="20"/>
          <w:szCs w:val="20"/>
          <w:lang w:bidi="th-TH"/>
        </w:rPr>
        <w:t xml:space="preserve">:  </w:t>
      </w:r>
      <w:del w:id="5" w:author="Tiffany Majors" w:date="2014-09-10T15:20:00Z">
        <w:r w:rsidRPr="0052497F" w:rsidDel="00A04812">
          <w:rPr>
            <w:rFonts w:ascii="Calibri" w:hAnsi="Calibri" w:cs="Calibri"/>
            <w:sz w:val="20"/>
            <w:szCs w:val="20"/>
            <w:lang w:bidi="th-TH"/>
          </w:rPr>
          <w:sym w:font="Wingdings" w:char="0071"/>
        </w:r>
      </w:del>
      <w:r w:rsidRPr="0052497F">
        <w:rPr>
          <w:rFonts w:ascii="Calibri" w:hAnsi="Calibri" w:cs="Calibri"/>
          <w:sz w:val="20"/>
          <w:szCs w:val="20"/>
          <w:lang w:bidi="th-TH"/>
        </w:rPr>
        <w:tab/>
      </w:r>
    </w:p>
    <w:p w:rsidR="0020700C" w:rsidRPr="0052497F" w:rsidRDefault="0020700C" w:rsidP="0020700C">
      <w:pPr>
        <w:rPr>
          <w:rFonts w:ascii="Calibri" w:hAnsi="Calibri" w:cs="Calibri"/>
          <w:sz w:val="20"/>
          <w:szCs w:val="20"/>
        </w:rPr>
      </w:pPr>
    </w:p>
    <w:p w:rsidR="0020700C" w:rsidRPr="0052497F" w:rsidRDefault="0020700C" w:rsidP="0020700C">
      <w:pPr>
        <w:rPr>
          <w:rFonts w:ascii="Calibri" w:hAnsi="Calibri" w:cs="Calibri"/>
          <w:sz w:val="20"/>
          <w:szCs w:val="20"/>
        </w:rPr>
      </w:pPr>
    </w:p>
    <w:p w:rsidR="0020700C" w:rsidRDefault="0020700C"/>
    <w:p w:rsidR="0020700C" w:rsidRDefault="0020700C">
      <w:pPr>
        <w:spacing w:after="200" w:line="276" w:lineRule="auto"/>
      </w:pPr>
      <w:r>
        <w:br w:type="page"/>
      </w:r>
    </w:p>
    <w:p w:rsidR="0020700C" w:rsidRDefault="0020700C" w:rsidP="0020700C">
      <w:r>
        <w:rPr>
          <w:noProof/>
        </w:rPr>
        <w:lastRenderedPageBreak/>
        <w:drawing>
          <wp:anchor distT="0" distB="0" distL="114300" distR="114300" simplePos="0" relativeHeight="251663360" behindDoc="1" locked="0" layoutInCell="1" allowOverlap="1">
            <wp:simplePos x="0" y="0"/>
            <wp:positionH relativeFrom="column">
              <wp:posOffset>-342900</wp:posOffset>
            </wp:positionH>
            <wp:positionV relativeFrom="paragraph">
              <wp:posOffset>-342900</wp:posOffset>
            </wp:positionV>
            <wp:extent cx="1257300" cy="1061085"/>
            <wp:effectExtent l="0" t="0" r="0" b="5715"/>
            <wp:wrapNone/>
            <wp:docPr id="9" name="Picture 9" descr="New DS JW BW 12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ew DS JW BW 12150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57300" cy="1061085"/>
                    </a:xfrm>
                    <a:prstGeom prst="rect">
                      <a:avLst/>
                    </a:prstGeom>
                    <a:noFill/>
                  </pic:spPr>
                </pic:pic>
              </a:graphicData>
            </a:graphic>
            <wp14:sizeRelH relativeFrom="page">
              <wp14:pctWidth>0</wp14:pctWidth>
            </wp14:sizeRelH>
            <wp14:sizeRelV relativeFrom="page">
              <wp14:pctHeight>0</wp14:pctHeight>
            </wp14:sizeRelV>
          </wp:anchor>
        </w:drawing>
      </w:r>
    </w:p>
    <w:p w:rsidR="0020700C" w:rsidRDefault="0020700C" w:rsidP="0020700C">
      <w:pPr>
        <w:rPr>
          <w:b/>
          <w:sz w:val="21"/>
          <w:szCs w:val="21"/>
        </w:rPr>
      </w:pPr>
    </w:p>
    <w:p w:rsidR="0020700C" w:rsidRDefault="0020700C" w:rsidP="0020700C">
      <w:pPr>
        <w:rPr>
          <w:b/>
          <w:sz w:val="21"/>
          <w:szCs w:val="21"/>
        </w:rPr>
      </w:pPr>
    </w:p>
    <w:p w:rsidR="0020700C" w:rsidRDefault="0020700C" w:rsidP="0020700C">
      <w:pPr>
        <w:rPr>
          <w:b/>
          <w:sz w:val="21"/>
          <w:szCs w:val="21"/>
        </w:rPr>
      </w:pPr>
    </w:p>
    <w:p w:rsidR="0020700C" w:rsidRDefault="0020700C" w:rsidP="0020700C">
      <w:pPr>
        <w:rPr>
          <w:b/>
          <w:sz w:val="21"/>
          <w:szCs w:val="21"/>
        </w:rPr>
      </w:pPr>
    </w:p>
    <w:p w:rsidR="0020700C" w:rsidRPr="0061612A" w:rsidRDefault="0020700C" w:rsidP="0020700C">
      <w:pPr>
        <w:rPr>
          <w:rFonts w:ascii="Arial" w:hAnsi="Arial"/>
          <w:b/>
          <w:i/>
          <w:sz w:val="28"/>
        </w:rPr>
      </w:pPr>
    </w:p>
    <w:p w:rsidR="0020700C" w:rsidRPr="00F2161F" w:rsidRDefault="0020700C" w:rsidP="0020700C">
      <w:pPr>
        <w:pStyle w:val="Heading1"/>
        <w:pBdr>
          <w:right w:val="single" w:sz="4" w:space="6" w:color="auto"/>
        </w:pBdr>
        <w:rPr>
          <w:rFonts w:ascii="Calibri" w:hAnsi="Calibri" w:cs="Calibri"/>
        </w:rPr>
      </w:pPr>
      <w:r w:rsidRPr="00F2161F">
        <w:rPr>
          <w:rFonts w:ascii="Calibri" w:hAnsi="Calibri" w:cs="Calibri"/>
        </w:rPr>
        <w:t>WHOL</w:t>
      </w:r>
      <w:r>
        <w:rPr>
          <w:rFonts w:ascii="Calibri" w:hAnsi="Calibri" w:cs="Calibri"/>
        </w:rPr>
        <w:t xml:space="preserve">ESALE </w:t>
      </w:r>
      <w:proofErr w:type="gramStart"/>
      <w:r>
        <w:rPr>
          <w:rFonts w:ascii="Calibri" w:hAnsi="Calibri" w:cs="Calibri"/>
        </w:rPr>
        <w:t>FIT  RATE</w:t>
      </w:r>
      <w:proofErr w:type="gramEnd"/>
      <w:r>
        <w:rPr>
          <w:rFonts w:ascii="Calibri" w:hAnsi="Calibri" w:cs="Calibri"/>
        </w:rPr>
        <w:t xml:space="preserve"> AGREEMENT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gridCol w:w="3528"/>
      </w:tblGrid>
      <w:tr w:rsidR="0020700C" w:rsidRPr="00F2161F" w:rsidTr="0040441B">
        <w:trPr>
          <w:trHeight w:val="288"/>
        </w:trPr>
        <w:tc>
          <w:tcPr>
            <w:tcW w:w="6048" w:type="dxa"/>
            <w:shd w:val="clear" w:color="auto" w:fill="auto"/>
          </w:tcPr>
          <w:p w:rsidR="0020700C" w:rsidRPr="00F2161F" w:rsidRDefault="0020700C" w:rsidP="0040441B">
            <w:pPr>
              <w:rPr>
                <w:rFonts w:ascii="Calibri" w:hAnsi="Calibri" w:cs="Calibri"/>
                <w:bCs/>
                <w:sz w:val="20"/>
                <w:szCs w:val="20"/>
                <w:lang w:val="sv-SE"/>
              </w:rPr>
            </w:pPr>
            <w:r w:rsidRPr="00F2161F">
              <w:rPr>
                <w:rFonts w:ascii="Calibri" w:hAnsi="Calibri" w:cs="Calibri"/>
                <w:bCs/>
                <w:sz w:val="20"/>
                <w:szCs w:val="20"/>
                <w:lang w:val="sv-SE"/>
              </w:rPr>
              <w:t xml:space="preserve">JW Marriott Desert Springs Resort &amp; Spa     </w:t>
            </w:r>
          </w:p>
        </w:tc>
        <w:tc>
          <w:tcPr>
            <w:tcW w:w="3528" w:type="dxa"/>
            <w:shd w:val="clear" w:color="auto" w:fill="auto"/>
          </w:tcPr>
          <w:p w:rsidR="0020700C" w:rsidRPr="00F2161F" w:rsidRDefault="0020700C" w:rsidP="0040441B">
            <w:pPr>
              <w:rPr>
                <w:rFonts w:ascii="Calibri" w:hAnsi="Calibri" w:cs="Calibri"/>
                <w:bCs/>
                <w:sz w:val="20"/>
                <w:szCs w:val="20"/>
              </w:rPr>
            </w:pPr>
            <w:r w:rsidRPr="00F2161F">
              <w:rPr>
                <w:rFonts w:ascii="Calibri" w:hAnsi="Calibri" w:cs="Calibri"/>
                <w:bCs/>
                <w:sz w:val="20"/>
                <w:szCs w:val="20"/>
              </w:rPr>
              <w:t xml:space="preserve">Main Phone: </w:t>
            </w:r>
            <w:r w:rsidRPr="00F2161F">
              <w:rPr>
                <w:rFonts w:ascii="Calibri" w:hAnsi="Calibri" w:cs="Calibri"/>
                <w:sz w:val="20"/>
                <w:szCs w:val="20"/>
              </w:rPr>
              <w:t xml:space="preserve">760-341-2211    </w:t>
            </w:r>
          </w:p>
        </w:tc>
      </w:tr>
      <w:tr w:rsidR="0020700C" w:rsidRPr="00F2161F" w:rsidTr="0040441B">
        <w:trPr>
          <w:trHeight w:val="288"/>
        </w:trPr>
        <w:tc>
          <w:tcPr>
            <w:tcW w:w="6048" w:type="dxa"/>
            <w:shd w:val="clear" w:color="auto" w:fill="auto"/>
          </w:tcPr>
          <w:p w:rsidR="0020700C" w:rsidRPr="00F2161F" w:rsidRDefault="0020700C" w:rsidP="0040441B">
            <w:pPr>
              <w:rPr>
                <w:rFonts w:ascii="Calibri" w:hAnsi="Calibri" w:cs="Calibri"/>
                <w:bCs/>
                <w:sz w:val="20"/>
                <w:szCs w:val="20"/>
              </w:rPr>
            </w:pPr>
            <w:r w:rsidRPr="00F2161F">
              <w:rPr>
                <w:rFonts w:ascii="Calibri" w:hAnsi="Calibri" w:cs="Calibri"/>
                <w:bCs/>
                <w:sz w:val="20"/>
                <w:szCs w:val="20"/>
              </w:rPr>
              <w:t xml:space="preserve">Street Address: </w:t>
            </w:r>
            <w:r w:rsidRPr="00F2161F">
              <w:rPr>
                <w:rFonts w:ascii="Calibri" w:hAnsi="Calibri" w:cs="Calibri"/>
                <w:sz w:val="20"/>
                <w:szCs w:val="20"/>
              </w:rPr>
              <w:t>74855 Country Club Drive</w:t>
            </w:r>
          </w:p>
        </w:tc>
        <w:tc>
          <w:tcPr>
            <w:tcW w:w="3528" w:type="dxa"/>
            <w:shd w:val="clear" w:color="auto" w:fill="auto"/>
          </w:tcPr>
          <w:p w:rsidR="0020700C" w:rsidRPr="00F2161F" w:rsidRDefault="0020700C" w:rsidP="0040441B">
            <w:pPr>
              <w:rPr>
                <w:rFonts w:ascii="Calibri" w:hAnsi="Calibri" w:cs="Calibri"/>
                <w:bCs/>
                <w:sz w:val="20"/>
                <w:szCs w:val="20"/>
              </w:rPr>
            </w:pPr>
            <w:r w:rsidRPr="00F2161F">
              <w:rPr>
                <w:rFonts w:ascii="Calibri" w:hAnsi="Calibri" w:cs="Calibri"/>
                <w:bCs/>
                <w:sz w:val="20"/>
                <w:szCs w:val="20"/>
              </w:rPr>
              <w:t xml:space="preserve">Main Fax: </w:t>
            </w:r>
            <w:r w:rsidRPr="00F2161F">
              <w:rPr>
                <w:rFonts w:ascii="Calibri" w:hAnsi="Calibri" w:cs="Calibri"/>
                <w:sz w:val="20"/>
                <w:szCs w:val="20"/>
              </w:rPr>
              <w:t xml:space="preserve">760-341-1872    </w:t>
            </w:r>
          </w:p>
        </w:tc>
      </w:tr>
      <w:tr w:rsidR="0020700C" w:rsidRPr="00F2161F" w:rsidTr="0040441B">
        <w:trPr>
          <w:trHeight w:val="288"/>
        </w:trPr>
        <w:tc>
          <w:tcPr>
            <w:tcW w:w="6048" w:type="dxa"/>
            <w:shd w:val="clear" w:color="auto" w:fill="auto"/>
          </w:tcPr>
          <w:p w:rsidR="0020700C" w:rsidRPr="00F2161F" w:rsidRDefault="0020700C" w:rsidP="0040441B">
            <w:pPr>
              <w:rPr>
                <w:rFonts w:ascii="Calibri" w:hAnsi="Calibri" w:cs="Calibri"/>
                <w:bCs/>
                <w:sz w:val="20"/>
                <w:szCs w:val="20"/>
              </w:rPr>
            </w:pPr>
            <w:r w:rsidRPr="00F2161F">
              <w:rPr>
                <w:rFonts w:ascii="Calibri" w:hAnsi="Calibri" w:cs="Calibri"/>
                <w:bCs/>
                <w:sz w:val="20"/>
                <w:szCs w:val="20"/>
              </w:rPr>
              <w:t xml:space="preserve">City/State/Zip: </w:t>
            </w:r>
            <w:r w:rsidRPr="00F2161F">
              <w:rPr>
                <w:rFonts w:ascii="Calibri" w:hAnsi="Calibri" w:cs="Calibri"/>
                <w:sz w:val="20"/>
                <w:szCs w:val="20"/>
              </w:rPr>
              <w:t xml:space="preserve">Palm Desert, CA  92260   </w:t>
            </w:r>
          </w:p>
        </w:tc>
        <w:tc>
          <w:tcPr>
            <w:tcW w:w="3528" w:type="dxa"/>
            <w:shd w:val="clear" w:color="auto" w:fill="auto"/>
          </w:tcPr>
          <w:p w:rsidR="0020700C" w:rsidRPr="00F2161F" w:rsidRDefault="0020700C" w:rsidP="0040441B">
            <w:pPr>
              <w:rPr>
                <w:rFonts w:ascii="Calibri" w:hAnsi="Calibri" w:cs="Calibri"/>
                <w:bCs/>
                <w:sz w:val="20"/>
                <w:szCs w:val="20"/>
              </w:rPr>
            </w:pPr>
            <w:r w:rsidRPr="00F2161F">
              <w:rPr>
                <w:rFonts w:ascii="Calibri" w:hAnsi="Calibri" w:cs="Calibri"/>
                <w:bCs/>
                <w:sz w:val="20"/>
                <w:szCs w:val="20"/>
              </w:rPr>
              <w:t xml:space="preserve">Hotel website: </w:t>
            </w:r>
            <w:hyperlink r:id="rId21" w:history="1">
              <w:r w:rsidRPr="00F2161F">
                <w:rPr>
                  <w:rStyle w:val="Hyperlink"/>
                  <w:rFonts w:ascii="Calibri" w:hAnsi="Calibri" w:cs="Calibri"/>
                  <w:bCs/>
                  <w:sz w:val="20"/>
                  <w:szCs w:val="20"/>
                </w:rPr>
                <w:t>www.marriott.com/ctdca</w:t>
              </w:r>
            </w:hyperlink>
            <w:r w:rsidRPr="00F2161F">
              <w:rPr>
                <w:rFonts w:ascii="Calibri" w:hAnsi="Calibri" w:cs="Calibri"/>
                <w:bCs/>
                <w:sz w:val="20"/>
                <w:szCs w:val="20"/>
              </w:rPr>
              <w:t xml:space="preserve">    </w:t>
            </w:r>
          </w:p>
        </w:tc>
      </w:tr>
    </w:tbl>
    <w:p w:rsidR="0020700C" w:rsidRPr="00F2161F" w:rsidRDefault="0020700C" w:rsidP="0020700C">
      <w:pPr>
        <w:tabs>
          <w:tab w:val="left" w:pos="2460"/>
        </w:tabs>
        <w:rPr>
          <w:rFonts w:ascii="Calibri" w:hAnsi="Calibri" w:cs="Calibri"/>
          <w:b/>
          <w:bCs/>
          <w:color w:val="FF0000"/>
          <w:sz w:val="20"/>
          <w:szCs w:val="20"/>
        </w:rPr>
      </w:pPr>
      <w:r w:rsidRPr="00F2161F">
        <w:rPr>
          <w:rFonts w:ascii="Calibri" w:hAnsi="Calibri" w:cs="Calibri"/>
          <w:b/>
          <w:bCs/>
          <w:sz w:val="20"/>
          <w:szCs w:val="20"/>
        </w:rPr>
        <w:t>This Rate Sheet is subject to the 2016-2017 Marriott Hotels &amp; Resorts Southwest Region Terms &amp; Conditions.</w:t>
      </w:r>
      <w:r w:rsidRPr="00F2161F">
        <w:rPr>
          <w:rFonts w:ascii="Calibri" w:hAnsi="Calibri" w:cs="Calibri"/>
          <w:b/>
          <w:bCs/>
          <w:color w:val="FF0000"/>
          <w:sz w:val="20"/>
          <w:szCs w:val="20"/>
        </w:rPr>
        <w:t xml:space="preserve"> </w:t>
      </w:r>
    </w:p>
    <w:p w:rsidR="0020700C" w:rsidRPr="00F2161F" w:rsidRDefault="0020700C" w:rsidP="0020700C">
      <w:pPr>
        <w:tabs>
          <w:tab w:val="left" w:pos="2460"/>
        </w:tabs>
        <w:rPr>
          <w:rFonts w:ascii="Calibri" w:hAnsi="Calibri" w:cs="Calibri"/>
          <w:b/>
          <w:bCs/>
          <w:sz w:val="20"/>
          <w:szCs w:val="20"/>
        </w:rPr>
      </w:pPr>
    </w:p>
    <w:p w:rsidR="0020700C" w:rsidRPr="002A1DB4" w:rsidRDefault="0020700C" w:rsidP="0020700C">
      <w:pPr>
        <w:rPr>
          <w:rFonts w:ascii="Calibri" w:hAnsi="Calibri" w:cs="Calibri"/>
          <w:b/>
          <w:sz w:val="20"/>
          <w:szCs w:val="20"/>
          <w:u w:val="single"/>
        </w:rPr>
      </w:pPr>
      <w:r w:rsidRPr="00F2161F">
        <w:rPr>
          <w:rFonts w:ascii="Calibri" w:hAnsi="Calibri" w:cs="Calibri"/>
          <w:b/>
          <w:sz w:val="20"/>
          <w:szCs w:val="20"/>
          <w:u w:val="single"/>
        </w:rPr>
        <w:t>RATES</w:t>
      </w:r>
    </w:p>
    <w:tbl>
      <w:tblPr>
        <w:tblpPr w:leftFromText="180" w:rightFromText="180" w:vertAnchor="text" w:horzAnchor="margin" w:tblpY="149"/>
        <w:tblW w:w="942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227"/>
        <w:gridCol w:w="856"/>
        <w:gridCol w:w="1222"/>
        <w:gridCol w:w="1179"/>
        <w:gridCol w:w="1038"/>
        <w:gridCol w:w="1037"/>
        <w:gridCol w:w="861"/>
      </w:tblGrid>
      <w:tr w:rsidR="0020700C" w:rsidRPr="00F2161F" w:rsidTr="0040441B">
        <w:trPr>
          <w:tblCellSpacing w:w="0" w:type="dxa"/>
        </w:trPr>
        <w:tc>
          <w:tcPr>
            <w:tcW w:w="3243" w:type="dxa"/>
            <w:tcBorders>
              <w:top w:val="outset" w:sz="6" w:space="0" w:color="auto"/>
              <w:left w:val="outset" w:sz="6" w:space="0" w:color="auto"/>
              <w:bottom w:val="outset" w:sz="6" w:space="0" w:color="auto"/>
              <w:right w:val="outset" w:sz="6" w:space="0" w:color="auto"/>
            </w:tcBorders>
            <w:shd w:val="clear" w:color="auto" w:fill="E6E6E6"/>
            <w:vAlign w:val="center"/>
          </w:tcPr>
          <w:p w:rsidR="0020700C" w:rsidRPr="00F2161F" w:rsidRDefault="0020700C" w:rsidP="0040441B">
            <w:pPr>
              <w:jc w:val="center"/>
              <w:rPr>
                <w:rFonts w:ascii="Calibri" w:hAnsi="Calibri" w:cs="Calibri"/>
                <w:b/>
                <w:bCs/>
                <w:sz w:val="20"/>
                <w:szCs w:val="20"/>
              </w:rPr>
            </w:pPr>
            <w:r w:rsidRPr="00F2161F">
              <w:rPr>
                <w:rFonts w:ascii="Calibri" w:hAnsi="Calibri" w:cs="Calibri"/>
                <w:b/>
                <w:bCs/>
                <w:sz w:val="20"/>
                <w:szCs w:val="20"/>
              </w:rPr>
              <w:t>Dates</w:t>
            </w:r>
          </w:p>
        </w:tc>
        <w:tc>
          <w:tcPr>
            <w:tcW w:w="856" w:type="dxa"/>
            <w:tcBorders>
              <w:top w:val="outset" w:sz="6" w:space="0" w:color="auto"/>
              <w:left w:val="outset" w:sz="6" w:space="0" w:color="auto"/>
              <w:bottom w:val="outset" w:sz="6" w:space="0" w:color="auto"/>
              <w:right w:val="outset" w:sz="6" w:space="0" w:color="auto"/>
            </w:tcBorders>
            <w:shd w:val="clear" w:color="auto" w:fill="E6E6E6"/>
            <w:vAlign w:val="center"/>
          </w:tcPr>
          <w:p w:rsidR="0020700C" w:rsidRPr="00F2161F" w:rsidRDefault="0020700C" w:rsidP="0040441B">
            <w:pPr>
              <w:jc w:val="center"/>
              <w:rPr>
                <w:rFonts w:ascii="Calibri" w:hAnsi="Calibri" w:cs="Calibri"/>
                <w:b/>
                <w:bCs/>
                <w:sz w:val="20"/>
                <w:szCs w:val="20"/>
              </w:rPr>
            </w:pPr>
            <w:r w:rsidRPr="00F2161F">
              <w:rPr>
                <w:rFonts w:ascii="Calibri" w:hAnsi="Calibri" w:cs="Calibri"/>
                <w:b/>
                <w:bCs/>
                <w:sz w:val="20"/>
                <w:szCs w:val="20"/>
              </w:rPr>
              <w:t>Room Type</w:t>
            </w:r>
          </w:p>
        </w:tc>
        <w:tc>
          <w:tcPr>
            <w:tcW w:w="1226" w:type="dxa"/>
            <w:tcBorders>
              <w:top w:val="outset" w:sz="6" w:space="0" w:color="auto"/>
              <w:left w:val="outset" w:sz="6" w:space="0" w:color="auto"/>
              <w:bottom w:val="outset" w:sz="6" w:space="0" w:color="auto"/>
            </w:tcBorders>
            <w:shd w:val="clear" w:color="auto" w:fill="E6E6E6"/>
            <w:vAlign w:val="center"/>
          </w:tcPr>
          <w:p w:rsidR="0020700C" w:rsidRPr="00F2161F" w:rsidRDefault="0020700C" w:rsidP="0040441B">
            <w:pPr>
              <w:jc w:val="center"/>
              <w:rPr>
                <w:rFonts w:ascii="Calibri" w:hAnsi="Calibri" w:cs="Calibri"/>
                <w:b/>
                <w:bCs/>
                <w:sz w:val="20"/>
                <w:szCs w:val="20"/>
              </w:rPr>
            </w:pPr>
            <w:r w:rsidRPr="00F2161F">
              <w:rPr>
                <w:rFonts w:ascii="Calibri" w:hAnsi="Calibri" w:cs="Calibri"/>
                <w:b/>
                <w:bCs/>
                <w:sz w:val="20"/>
                <w:szCs w:val="20"/>
              </w:rPr>
              <w:t>Single-Quad</w:t>
            </w:r>
          </w:p>
          <w:p w:rsidR="0020700C" w:rsidRPr="00F2161F" w:rsidRDefault="0020700C" w:rsidP="0040441B">
            <w:pPr>
              <w:jc w:val="center"/>
              <w:rPr>
                <w:rFonts w:ascii="Calibri" w:hAnsi="Calibri" w:cs="Calibri"/>
                <w:b/>
                <w:bCs/>
                <w:sz w:val="20"/>
                <w:szCs w:val="20"/>
              </w:rPr>
            </w:pPr>
            <w:r w:rsidRPr="00F2161F">
              <w:rPr>
                <w:rFonts w:ascii="Calibri" w:hAnsi="Calibri" w:cs="Calibri"/>
                <w:b/>
                <w:bCs/>
                <w:sz w:val="20"/>
                <w:szCs w:val="20"/>
              </w:rPr>
              <w:t xml:space="preserve">Sun- </w:t>
            </w:r>
            <w:proofErr w:type="spellStart"/>
            <w:r w:rsidRPr="00F2161F">
              <w:rPr>
                <w:rFonts w:ascii="Calibri" w:hAnsi="Calibri" w:cs="Calibri"/>
                <w:b/>
                <w:bCs/>
                <w:sz w:val="20"/>
                <w:szCs w:val="20"/>
              </w:rPr>
              <w:t>Thur</w:t>
            </w:r>
            <w:proofErr w:type="spellEnd"/>
            <w:r w:rsidRPr="00F2161F">
              <w:rPr>
                <w:rFonts w:ascii="Calibri" w:hAnsi="Calibri" w:cs="Calibri"/>
                <w:b/>
                <w:bCs/>
                <w:sz w:val="20"/>
                <w:szCs w:val="20"/>
              </w:rPr>
              <w:t>**</w:t>
            </w:r>
          </w:p>
        </w:tc>
        <w:tc>
          <w:tcPr>
            <w:tcW w:w="1181" w:type="dxa"/>
            <w:tcBorders>
              <w:top w:val="outset" w:sz="6" w:space="0" w:color="auto"/>
              <w:left w:val="outset" w:sz="6" w:space="0" w:color="auto"/>
              <w:bottom w:val="outset" w:sz="6" w:space="0" w:color="auto"/>
              <w:right w:val="outset" w:sz="6" w:space="0" w:color="auto"/>
            </w:tcBorders>
            <w:shd w:val="clear" w:color="auto" w:fill="E6E6E6"/>
            <w:vAlign w:val="center"/>
          </w:tcPr>
          <w:p w:rsidR="0020700C" w:rsidRPr="00F2161F" w:rsidRDefault="0020700C" w:rsidP="0040441B">
            <w:pPr>
              <w:jc w:val="center"/>
              <w:rPr>
                <w:rFonts w:ascii="Calibri" w:hAnsi="Calibri" w:cs="Calibri"/>
                <w:b/>
                <w:bCs/>
                <w:sz w:val="20"/>
                <w:szCs w:val="20"/>
              </w:rPr>
            </w:pPr>
            <w:r w:rsidRPr="00F2161F">
              <w:rPr>
                <w:rFonts w:ascii="Calibri" w:hAnsi="Calibri" w:cs="Calibri"/>
                <w:b/>
                <w:bCs/>
                <w:sz w:val="20"/>
                <w:szCs w:val="20"/>
              </w:rPr>
              <w:t>Single-Quad</w:t>
            </w:r>
          </w:p>
          <w:p w:rsidR="0020700C" w:rsidRPr="00F2161F" w:rsidRDefault="0020700C" w:rsidP="0040441B">
            <w:pPr>
              <w:jc w:val="center"/>
              <w:rPr>
                <w:rFonts w:ascii="Calibri" w:hAnsi="Calibri" w:cs="Calibri"/>
                <w:b/>
                <w:bCs/>
                <w:sz w:val="20"/>
                <w:szCs w:val="20"/>
              </w:rPr>
            </w:pPr>
            <w:r w:rsidRPr="00F2161F">
              <w:rPr>
                <w:rFonts w:ascii="Calibri" w:hAnsi="Calibri" w:cs="Calibri"/>
                <w:b/>
                <w:bCs/>
                <w:sz w:val="20"/>
                <w:szCs w:val="20"/>
              </w:rPr>
              <w:t>Fri/Sat**</w:t>
            </w:r>
          </w:p>
        </w:tc>
        <w:tc>
          <w:tcPr>
            <w:tcW w:w="1041" w:type="dxa"/>
            <w:tcBorders>
              <w:top w:val="outset" w:sz="6" w:space="0" w:color="auto"/>
              <w:left w:val="outset" w:sz="6" w:space="0" w:color="auto"/>
              <w:bottom w:val="outset" w:sz="6" w:space="0" w:color="auto"/>
              <w:right w:val="outset" w:sz="6" w:space="0" w:color="auto"/>
            </w:tcBorders>
            <w:shd w:val="clear" w:color="auto" w:fill="E6E6E6"/>
            <w:vAlign w:val="center"/>
          </w:tcPr>
          <w:p w:rsidR="0020700C" w:rsidRPr="00F2161F" w:rsidRDefault="0020700C" w:rsidP="0040441B">
            <w:pPr>
              <w:jc w:val="center"/>
              <w:rPr>
                <w:rFonts w:ascii="Calibri" w:hAnsi="Calibri" w:cs="Calibri"/>
                <w:b/>
                <w:bCs/>
                <w:sz w:val="20"/>
                <w:szCs w:val="20"/>
              </w:rPr>
            </w:pPr>
            <w:r w:rsidRPr="00F2161F">
              <w:rPr>
                <w:rFonts w:ascii="Calibri" w:hAnsi="Calibri" w:cs="Calibri"/>
                <w:b/>
                <w:bCs/>
                <w:sz w:val="20"/>
                <w:szCs w:val="20"/>
              </w:rPr>
              <w:t>Extra pp</w:t>
            </w:r>
          </w:p>
          <w:p w:rsidR="0020700C" w:rsidRPr="00F2161F" w:rsidRDefault="0020700C" w:rsidP="0040441B">
            <w:pPr>
              <w:jc w:val="center"/>
              <w:rPr>
                <w:rFonts w:ascii="Calibri" w:hAnsi="Calibri" w:cs="Calibri"/>
                <w:b/>
                <w:bCs/>
                <w:sz w:val="20"/>
                <w:szCs w:val="20"/>
              </w:rPr>
            </w:pPr>
            <w:r w:rsidRPr="00F2161F">
              <w:rPr>
                <w:rFonts w:ascii="Calibri" w:hAnsi="Calibri" w:cs="Calibri"/>
                <w:b/>
                <w:bCs/>
                <w:sz w:val="20"/>
                <w:szCs w:val="20"/>
              </w:rPr>
              <w:t>charge</w:t>
            </w:r>
          </w:p>
        </w:tc>
        <w:tc>
          <w:tcPr>
            <w:tcW w:w="1010" w:type="dxa"/>
            <w:tcBorders>
              <w:top w:val="outset" w:sz="6" w:space="0" w:color="auto"/>
              <w:left w:val="outset" w:sz="6" w:space="0" w:color="auto"/>
              <w:bottom w:val="outset" w:sz="6" w:space="0" w:color="auto"/>
              <w:right w:val="outset" w:sz="6" w:space="0" w:color="auto"/>
            </w:tcBorders>
            <w:shd w:val="clear" w:color="auto" w:fill="E6E6E6"/>
            <w:vAlign w:val="center"/>
          </w:tcPr>
          <w:p w:rsidR="0020700C" w:rsidRPr="00F2161F" w:rsidRDefault="0020700C" w:rsidP="0040441B">
            <w:pPr>
              <w:jc w:val="center"/>
              <w:rPr>
                <w:rFonts w:ascii="Calibri" w:hAnsi="Calibri" w:cs="Calibri"/>
                <w:b/>
                <w:bCs/>
                <w:sz w:val="20"/>
                <w:szCs w:val="20"/>
              </w:rPr>
            </w:pPr>
            <w:r w:rsidRPr="00F2161F">
              <w:rPr>
                <w:rFonts w:ascii="Calibri" w:hAnsi="Calibri" w:cs="Calibri"/>
                <w:b/>
                <w:sz w:val="20"/>
                <w:szCs w:val="20"/>
              </w:rPr>
              <w:t xml:space="preserve">Room </w:t>
            </w:r>
            <w:r>
              <w:rPr>
                <w:rFonts w:ascii="Calibri" w:hAnsi="Calibri" w:cs="Calibri"/>
                <w:b/>
                <w:sz w:val="20"/>
                <w:szCs w:val="20"/>
              </w:rPr>
              <w:t>Allotment</w:t>
            </w:r>
            <w:r w:rsidRPr="00F2161F">
              <w:rPr>
                <w:rFonts w:ascii="Calibri" w:hAnsi="Calibri" w:cs="Calibri"/>
                <w:b/>
                <w:sz w:val="20"/>
                <w:szCs w:val="20"/>
              </w:rPr>
              <w:t>s</w:t>
            </w:r>
          </w:p>
        </w:tc>
        <w:tc>
          <w:tcPr>
            <w:tcW w:w="863" w:type="dxa"/>
            <w:tcBorders>
              <w:top w:val="outset" w:sz="6" w:space="0" w:color="auto"/>
              <w:left w:val="outset" w:sz="6" w:space="0" w:color="auto"/>
              <w:bottom w:val="outset" w:sz="6" w:space="0" w:color="auto"/>
              <w:right w:val="outset" w:sz="6" w:space="0" w:color="auto"/>
            </w:tcBorders>
            <w:shd w:val="clear" w:color="auto" w:fill="E6E6E6"/>
            <w:vAlign w:val="center"/>
          </w:tcPr>
          <w:p w:rsidR="0020700C" w:rsidRPr="00F2161F" w:rsidRDefault="0020700C" w:rsidP="0040441B">
            <w:pPr>
              <w:jc w:val="center"/>
              <w:rPr>
                <w:rFonts w:ascii="Calibri" w:hAnsi="Calibri" w:cs="Calibri"/>
                <w:b/>
                <w:bCs/>
                <w:sz w:val="20"/>
                <w:szCs w:val="20"/>
              </w:rPr>
            </w:pPr>
            <w:r w:rsidRPr="00F2161F">
              <w:rPr>
                <w:rFonts w:ascii="Calibri" w:hAnsi="Calibri" w:cs="Calibri"/>
                <w:b/>
                <w:sz w:val="20"/>
                <w:szCs w:val="20"/>
              </w:rPr>
              <w:t>Cut-Off Date</w:t>
            </w:r>
          </w:p>
        </w:tc>
      </w:tr>
      <w:tr w:rsidR="0020700C" w:rsidRPr="00F2161F" w:rsidTr="0040441B">
        <w:trPr>
          <w:tblCellSpacing w:w="0" w:type="dxa"/>
        </w:trPr>
        <w:tc>
          <w:tcPr>
            <w:tcW w:w="3243"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Pr>
                <w:rFonts w:ascii="Calibri" w:hAnsi="Calibri" w:cs="Calibri"/>
                <w:sz w:val="20"/>
                <w:szCs w:val="20"/>
              </w:rPr>
              <w:t>January 1- March 31, 2016</w:t>
            </w:r>
          </w:p>
        </w:tc>
        <w:tc>
          <w:tcPr>
            <w:tcW w:w="856"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Pr>
                <w:rFonts w:ascii="Calibri" w:hAnsi="Calibri" w:cs="Calibri"/>
                <w:sz w:val="20"/>
                <w:szCs w:val="20"/>
              </w:rPr>
              <w:t>Standard</w:t>
            </w:r>
          </w:p>
        </w:tc>
        <w:tc>
          <w:tcPr>
            <w:tcW w:w="1226" w:type="dxa"/>
            <w:tcBorders>
              <w:top w:val="outset" w:sz="6" w:space="0" w:color="auto"/>
              <w:left w:val="outset" w:sz="6" w:space="0" w:color="auto"/>
              <w:bottom w:val="outset" w:sz="6" w:space="0" w:color="auto"/>
            </w:tcBorders>
          </w:tcPr>
          <w:p w:rsidR="0020700C" w:rsidRPr="00F2161F" w:rsidRDefault="0020700C" w:rsidP="0040441B">
            <w:pPr>
              <w:jc w:val="center"/>
              <w:rPr>
                <w:rFonts w:ascii="Calibri" w:hAnsi="Calibri" w:cs="Calibri"/>
                <w:sz w:val="20"/>
                <w:szCs w:val="20"/>
              </w:rPr>
            </w:pPr>
            <w:r>
              <w:rPr>
                <w:rFonts w:ascii="Calibri" w:hAnsi="Calibri" w:cs="Calibri"/>
                <w:sz w:val="20"/>
                <w:szCs w:val="20"/>
              </w:rPr>
              <w:t>$210</w:t>
            </w:r>
          </w:p>
        </w:tc>
        <w:tc>
          <w:tcPr>
            <w:tcW w:w="1181"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Pr>
                <w:rFonts w:ascii="Calibri" w:hAnsi="Calibri" w:cs="Calibri"/>
                <w:sz w:val="20"/>
                <w:szCs w:val="20"/>
              </w:rPr>
              <w:t>$210</w:t>
            </w:r>
          </w:p>
        </w:tc>
        <w:tc>
          <w:tcPr>
            <w:tcW w:w="1041"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Pr>
                <w:rFonts w:ascii="Calibri" w:hAnsi="Calibri" w:cs="Calibri"/>
                <w:sz w:val="20"/>
                <w:szCs w:val="20"/>
              </w:rPr>
              <w:t>N/A</w:t>
            </w:r>
          </w:p>
        </w:tc>
        <w:tc>
          <w:tcPr>
            <w:tcW w:w="1010"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Pr>
                <w:rFonts w:ascii="Calibri" w:hAnsi="Calibri" w:cs="Calibri"/>
                <w:sz w:val="20"/>
                <w:szCs w:val="20"/>
              </w:rPr>
              <w:t>Free-sell</w:t>
            </w:r>
          </w:p>
        </w:tc>
        <w:tc>
          <w:tcPr>
            <w:tcW w:w="863"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Pr>
                <w:rFonts w:ascii="Calibri" w:hAnsi="Calibri" w:cs="Calibri"/>
                <w:sz w:val="20"/>
                <w:szCs w:val="20"/>
              </w:rPr>
              <w:t>3 days</w:t>
            </w:r>
          </w:p>
        </w:tc>
      </w:tr>
      <w:tr w:rsidR="0020700C" w:rsidRPr="00F2161F" w:rsidTr="0040441B">
        <w:trPr>
          <w:tblCellSpacing w:w="0" w:type="dxa"/>
        </w:trPr>
        <w:tc>
          <w:tcPr>
            <w:tcW w:w="3243"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April 1-April 30, 2016</w:t>
            </w:r>
          </w:p>
        </w:tc>
        <w:tc>
          <w:tcPr>
            <w:tcW w:w="856"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standard</w:t>
            </w:r>
          </w:p>
        </w:tc>
        <w:tc>
          <w:tcPr>
            <w:tcW w:w="1226" w:type="dxa"/>
            <w:tcBorders>
              <w:top w:val="outset" w:sz="6" w:space="0" w:color="auto"/>
              <w:left w:val="outset" w:sz="6" w:space="0" w:color="auto"/>
              <w:bottom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$215</w:t>
            </w:r>
          </w:p>
        </w:tc>
        <w:tc>
          <w:tcPr>
            <w:tcW w:w="1181"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$215</w:t>
            </w:r>
          </w:p>
        </w:tc>
        <w:tc>
          <w:tcPr>
            <w:tcW w:w="1041"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N/A</w:t>
            </w:r>
          </w:p>
        </w:tc>
        <w:tc>
          <w:tcPr>
            <w:tcW w:w="1010"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Free-sell</w:t>
            </w:r>
          </w:p>
        </w:tc>
        <w:tc>
          <w:tcPr>
            <w:tcW w:w="863"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3 days</w:t>
            </w:r>
          </w:p>
        </w:tc>
      </w:tr>
      <w:tr w:rsidR="0020700C" w:rsidRPr="00F2161F" w:rsidTr="0040441B">
        <w:trPr>
          <w:tblCellSpacing w:w="0" w:type="dxa"/>
        </w:trPr>
        <w:tc>
          <w:tcPr>
            <w:tcW w:w="3243"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May 1-May 31, 2016</w:t>
            </w:r>
          </w:p>
        </w:tc>
        <w:tc>
          <w:tcPr>
            <w:tcW w:w="856"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Standard</w:t>
            </w:r>
          </w:p>
        </w:tc>
        <w:tc>
          <w:tcPr>
            <w:tcW w:w="1226" w:type="dxa"/>
            <w:tcBorders>
              <w:top w:val="outset" w:sz="6" w:space="0" w:color="auto"/>
              <w:left w:val="outset" w:sz="6" w:space="0" w:color="auto"/>
              <w:bottom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$177</w:t>
            </w:r>
          </w:p>
        </w:tc>
        <w:tc>
          <w:tcPr>
            <w:tcW w:w="1181"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$177</w:t>
            </w:r>
          </w:p>
        </w:tc>
        <w:tc>
          <w:tcPr>
            <w:tcW w:w="1041"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N/A</w:t>
            </w:r>
          </w:p>
        </w:tc>
        <w:tc>
          <w:tcPr>
            <w:tcW w:w="1010"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Free-sell</w:t>
            </w:r>
          </w:p>
        </w:tc>
        <w:tc>
          <w:tcPr>
            <w:tcW w:w="863"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3 days</w:t>
            </w:r>
          </w:p>
        </w:tc>
      </w:tr>
      <w:tr w:rsidR="0020700C" w:rsidRPr="00F2161F" w:rsidTr="0040441B">
        <w:trPr>
          <w:tblCellSpacing w:w="0" w:type="dxa"/>
        </w:trPr>
        <w:tc>
          <w:tcPr>
            <w:tcW w:w="3243"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June 1-August 31, 2016</w:t>
            </w:r>
          </w:p>
        </w:tc>
        <w:tc>
          <w:tcPr>
            <w:tcW w:w="856"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Standard</w:t>
            </w:r>
          </w:p>
        </w:tc>
        <w:tc>
          <w:tcPr>
            <w:tcW w:w="1226" w:type="dxa"/>
            <w:tcBorders>
              <w:top w:val="outset" w:sz="6" w:space="0" w:color="auto"/>
              <w:left w:val="outset" w:sz="6" w:space="0" w:color="auto"/>
              <w:bottom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$85</w:t>
            </w:r>
          </w:p>
        </w:tc>
        <w:tc>
          <w:tcPr>
            <w:tcW w:w="1181"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$115</w:t>
            </w:r>
          </w:p>
        </w:tc>
        <w:tc>
          <w:tcPr>
            <w:tcW w:w="1041"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N/A</w:t>
            </w:r>
          </w:p>
        </w:tc>
        <w:tc>
          <w:tcPr>
            <w:tcW w:w="1010"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Free-sell</w:t>
            </w:r>
          </w:p>
        </w:tc>
        <w:tc>
          <w:tcPr>
            <w:tcW w:w="863"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3 days</w:t>
            </w:r>
          </w:p>
        </w:tc>
      </w:tr>
      <w:tr w:rsidR="0020700C" w:rsidRPr="00F2161F" w:rsidTr="0040441B">
        <w:trPr>
          <w:tblCellSpacing w:w="0" w:type="dxa"/>
        </w:trPr>
        <w:tc>
          <w:tcPr>
            <w:tcW w:w="3243"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September 1-October 1, 2016</w:t>
            </w:r>
          </w:p>
        </w:tc>
        <w:tc>
          <w:tcPr>
            <w:tcW w:w="856"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Standard</w:t>
            </w:r>
          </w:p>
        </w:tc>
        <w:tc>
          <w:tcPr>
            <w:tcW w:w="1226" w:type="dxa"/>
            <w:tcBorders>
              <w:top w:val="outset" w:sz="6" w:space="0" w:color="auto"/>
              <w:left w:val="outset" w:sz="6" w:space="0" w:color="auto"/>
              <w:bottom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$139</w:t>
            </w:r>
          </w:p>
        </w:tc>
        <w:tc>
          <w:tcPr>
            <w:tcW w:w="1181"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$139</w:t>
            </w:r>
          </w:p>
        </w:tc>
        <w:tc>
          <w:tcPr>
            <w:tcW w:w="1041"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N/A</w:t>
            </w:r>
          </w:p>
        </w:tc>
        <w:tc>
          <w:tcPr>
            <w:tcW w:w="1010"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Free-sell</w:t>
            </w:r>
          </w:p>
        </w:tc>
        <w:tc>
          <w:tcPr>
            <w:tcW w:w="863"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3 days</w:t>
            </w:r>
          </w:p>
        </w:tc>
      </w:tr>
      <w:tr w:rsidR="0020700C" w:rsidRPr="00F2161F" w:rsidTr="0040441B">
        <w:trPr>
          <w:tblCellSpacing w:w="0" w:type="dxa"/>
        </w:trPr>
        <w:tc>
          <w:tcPr>
            <w:tcW w:w="3243"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October 2-December 31, 2016</w:t>
            </w:r>
          </w:p>
        </w:tc>
        <w:tc>
          <w:tcPr>
            <w:tcW w:w="856"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Standard</w:t>
            </w:r>
          </w:p>
        </w:tc>
        <w:tc>
          <w:tcPr>
            <w:tcW w:w="1226" w:type="dxa"/>
            <w:tcBorders>
              <w:top w:val="outset" w:sz="6" w:space="0" w:color="auto"/>
              <w:left w:val="outset" w:sz="6" w:space="0" w:color="auto"/>
              <w:bottom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$177</w:t>
            </w:r>
          </w:p>
        </w:tc>
        <w:tc>
          <w:tcPr>
            <w:tcW w:w="1181"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$177</w:t>
            </w:r>
          </w:p>
        </w:tc>
        <w:tc>
          <w:tcPr>
            <w:tcW w:w="1041"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N/A</w:t>
            </w:r>
          </w:p>
        </w:tc>
        <w:tc>
          <w:tcPr>
            <w:tcW w:w="1010"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Free-sell</w:t>
            </w:r>
          </w:p>
        </w:tc>
        <w:tc>
          <w:tcPr>
            <w:tcW w:w="863"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3 days</w:t>
            </w:r>
          </w:p>
        </w:tc>
      </w:tr>
      <w:tr w:rsidR="0020700C" w:rsidRPr="00F2161F" w:rsidTr="0040441B">
        <w:trPr>
          <w:tblCellSpacing w:w="0" w:type="dxa"/>
        </w:trPr>
        <w:tc>
          <w:tcPr>
            <w:tcW w:w="3243"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January 1-March 31, 2017</w:t>
            </w:r>
          </w:p>
        </w:tc>
        <w:tc>
          <w:tcPr>
            <w:tcW w:w="856"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Standard</w:t>
            </w:r>
          </w:p>
        </w:tc>
        <w:tc>
          <w:tcPr>
            <w:tcW w:w="1226" w:type="dxa"/>
            <w:tcBorders>
              <w:top w:val="outset" w:sz="6" w:space="0" w:color="auto"/>
              <w:left w:val="outset" w:sz="6" w:space="0" w:color="auto"/>
              <w:bottom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$220</w:t>
            </w:r>
          </w:p>
        </w:tc>
        <w:tc>
          <w:tcPr>
            <w:tcW w:w="1181"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$220</w:t>
            </w:r>
          </w:p>
        </w:tc>
        <w:tc>
          <w:tcPr>
            <w:tcW w:w="1041"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N/A</w:t>
            </w:r>
          </w:p>
        </w:tc>
        <w:tc>
          <w:tcPr>
            <w:tcW w:w="1010"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Free-sell</w:t>
            </w:r>
          </w:p>
        </w:tc>
        <w:tc>
          <w:tcPr>
            <w:tcW w:w="863"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3 days</w:t>
            </w:r>
          </w:p>
        </w:tc>
      </w:tr>
    </w:tbl>
    <w:p w:rsidR="0020700C" w:rsidRPr="00F2161F" w:rsidRDefault="0020700C" w:rsidP="0020700C">
      <w:pPr>
        <w:ind w:firstLine="720"/>
        <w:rPr>
          <w:rFonts w:ascii="Calibri" w:hAnsi="Calibri" w:cs="Calibri"/>
          <w:sz w:val="20"/>
          <w:szCs w:val="20"/>
        </w:rPr>
      </w:pPr>
    </w:p>
    <w:p w:rsidR="0020700C" w:rsidRPr="00F2161F" w:rsidRDefault="0020700C" w:rsidP="0020700C">
      <w:pPr>
        <w:ind w:firstLine="720"/>
        <w:rPr>
          <w:rFonts w:ascii="Calibri" w:hAnsi="Calibri" w:cs="Calibri"/>
          <w:b/>
          <w:sz w:val="20"/>
          <w:szCs w:val="20"/>
        </w:rPr>
      </w:pPr>
      <w:r w:rsidRPr="00F2161F">
        <w:rPr>
          <w:rFonts w:ascii="Calibri" w:hAnsi="Calibri" w:cs="Calibri"/>
          <w:sz w:val="20"/>
          <w:szCs w:val="20"/>
        </w:rPr>
        <w:t>Rates are</w:t>
      </w:r>
      <w:r w:rsidRPr="00F2161F">
        <w:rPr>
          <w:rFonts w:ascii="Calibri" w:hAnsi="Calibri" w:cs="Calibri"/>
          <w:b/>
          <w:sz w:val="20"/>
          <w:szCs w:val="20"/>
        </w:rPr>
        <w:t xml:space="preserve"> </w:t>
      </w:r>
      <w:smartTag w:uri="urn:schemas-microsoft-com:office:smarttags" w:element="stockticker">
        <w:r w:rsidRPr="00F2161F">
          <w:rPr>
            <w:rFonts w:ascii="Calibri" w:hAnsi="Calibri" w:cs="Calibri"/>
            <w:b/>
            <w:sz w:val="20"/>
            <w:szCs w:val="20"/>
          </w:rPr>
          <w:t>NET</w:t>
        </w:r>
      </w:smartTag>
      <w:r w:rsidRPr="00F2161F">
        <w:rPr>
          <w:rFonts w:ascii="Calibri" w:hAnsi="Calibri" w:cs="Calibri"/>
          <w:b/>
          <w:sz w:val="20"/>
          <w:szCs w:val="20"/>
        </w:rPr>
        <w:t xml:space="preserve">, </w:t>
      </w:r>
      <w:r w:rsidRPr="00F2161F">
        <w:rPr>
          <w:rFonts w:ascii="Calibri" w:hAnsi="Calibri" w:cs="Calibri"/>
          <w:sz w:val="20"/>
          <w:szCs w:val="20"/>
        </w:rPr>
        <w:t>Non Commissionable, excluding tax and meal price</w:t>
      </w:r>
    </w:p>
    <w:p w:rsidR="0020700C" w:rsidRPr="00F2161F" w:rsidRDefault="0020700C" w:rsidP="0020700C">
      <w:pPr>
        <w:ind w:firstLine="720"/>
        <w:rPr>
          <w:rFonts w:ascii="Calibri" w:hAnsi="Calibri" w:cs="Calibri"/>
          <w:sz w:val="20"/>
          <w:szCs w:val="20"/>
        </w:rPr>
      </w:pPr>
      <w:r w:rsidRPr="00F2161F">
        <w:rPr>
          <w:rFonts w:ascii="Calibri" w:hAnsi="Calibri" w:cs="Calibri"/>
          <w:b/>
          <w:sz w:val="20"/>
          <w:szCs w:val="20"/>
        </w:rPr>
        <w:t>*Current Taxes/Fees:  City tax 1%, Occupancy Tax 9%, County Tax 2%, Convention/Tourism $0.85</w:t>
      </w:r>
    </w:p>
    <w:p w:rsidR="0020700C" w:rsidRPr="00F2161F" w:rsidRDefault="0020700C" w:rsidP="0020700C">
      <w:pPr>
        <w:ind w:firstLine="720"/>
        <w:rPr>
          <w:rFonts w:ascii="Calibri" w:hAnsi="Calibri" w:cs="Calibri"/>
          <w:sz w:val="20"/>
          <w:szCs w:val="20"/>
        </w:rPr>
      </w:pPr>
      <w:r w:rsidRPr="00F2161F">
        <w:rPr>
          <w:rFonts w:ascii="Calibri" w:hAnsi="Calibri" w:cs="Calibri"/>
          <w:b/>
          <w:sz w:val="20"/>
          <w:szCs w:val="20"/>
        </w:rPr>
        <w:t>*</w:t>
      </w:r>
      <w:r w:rsidRPr="00F2161F">
        <w:rPr>
          <w:rFonts w:ascii="Calibri" w:hAnsi="Calibri" w:cs="Calibri"/>
          <w:b/>
          <w:sz w:val="20"/>
          <w:szCs w:val="20"/>
          <w:u w:val="single"/>
        </w:rPr>
        <w:t>Description of room type-</w:t>
      </w:r>
      <w:r w:rsidRPr="00F2161F">
        <w:rPr>
          <w:rFonts w:ascii="Calibri" w:hAnsi="Calibri" w:cs="Calibri"/>
          <w:b/>
          <w:sz w:val="20"/>
          <w:szCs w:val="20"/>
        </w:rPr>
        <w:t xml:space="preserve">standard guest room, 1 king or 2 double beds, 390 </w:t>
      </w:r>
      <w:proofErr w:type="spellStart"/>
      <w:r w:rsidRPr="00F2161F">
        <w:rPr>
          <w:rFonts w:ascii="Calibri" w:hAnsi="Calibri" w:cs="Calibri"/>
          <w:b/>
          <w:sz w:val="20"/>
          <w:szCs w:val="20"/>
        </w:rPr>
        <w:t>sq</w:t>
      </w:r>
      <w:proofErr w:type="spellEnd"/>
      <w:r w:rsidRPr="00F2161F">
        <w:rPr>
          <w:rFonts w:ascii="Calibri" w:hAnsi="Calibri" w:cs="Calibri"/>
          <w:b/>
          <w:sz w:val="20"/>
          <w:szCs w:val="20"/>
        </w:rPr>
        <w:t xml:space="preserve"> ft.</w:t>
      </w:r>
    </w:p>
    <w:p w:rsidR="0020700C" w:rsidRDefault="0020700C" w:rsidP="0020700C">
      <w:pPr>
        <w:rPr>
          <w:rFonts w:ascii="Calibri" w:hAnsi="Calibri" w:cs="Calibri"/>
          <w:b/>
          <w:sz w:val="20"/>
          <w:szCs w:val="20"/>
          <w:u w:val="single"/>
        </w:rPr>
      </w:pPr>
    </w:p>
    <w:p w:rsidR="0020700C" w:rsidRDefault="0020700C" w:rsidP="0020700C">
      <w:pPr>
        <w:rPr>
          <w:rFonts w:ascii="Calibri" w:hAnsi="Calibri" w:cs="Calibri"/>
          <w:b/>
          <w:sz w:val="20"/>
          <w:szCs w:val="20"/>
          <w:u w:val="single"/>
        </w:rPr>
      </w:pPr>
    </w:p>
    <w:p w:rsidR="0020700C" w:rsidRPr="00F2161F" w:rsidRDefault="0020700C" w:rsidP="0020700C">
      <w:pPr>
        <w:rPr>
          <w:rFonts w:ascii="Calibri" w:hAnsi="Calibri" w:cs="Calibri"/>
          <w:b/>
          <w:sz w:val="20"/>
          <w:szCs w:val="20"/>
          <w:u w:val="single"/>
        </w:rPr>
      </w:pPr>
      <w:r w:rsidRPr="00F2161F">
        <w:rPr>
          <w:rFonts w:ascii="Calibri" w:hAnsi="Calibri" w:cs="Calibri"/>
          <w:b/>
          <w:sz w:val="20"/>
          <w:szCs w:val="20"/>
          <w:u w:val="single"/>
        </w:rPr>
        <w:t>BLACK OUT DATES</w:t>
      </w:r>
    </w:p>
    <w:p w:rsidR="0020700C" w:rsidRPr="00F2161F" w:rsidRDefault="0020700C" w:rsidP="0020700C">
      <w:pPr>
        <w:pStyle w:val="BodyText2"/>
        <w:spacing w:line="240" w:lineRule="auto"/>
        <w:rPr>
          <w:rFonts w:ascii="Calibri" w:hAnsi="Calibri" w:cs="Calibri"/>
          <w:sz w:val="20"/>
          <w:szCs w:val="20"/>
        </w:rPr>
      </w:pPr>
      <w:r w:rsidRPr="00F2161F">
        <w:rPr>
          <w:rFonts w:ascii="Calibri" w:hAnsi="Calibri" w:cs="Calibri"/>
          <w:sz w:val="20"/>
          <w:szCs w:val="20"/>
        </w:rPr>
        <w:t>Blackout Dates and Rates are subject to change.  Additional dates may be added with written notice.</w:t>
      </w:r>
    </w:p>
    <w:p w:rsidR="0020700C" w:rsidRDefault="0020700C" w:rsidP="0020700C">
      <w:pPr>
        <w:ind w:left="-40"/>
        <w:rPr>
          <w:rFonts w:ascii="Calibri" w:hAnsi="Calibri" w:cs="Calibri"/>
          <w:b/>
          <w:bCs/>
          <w:sz w:val="20"/>
          <w:szCs w:val="20"/>
        </w:rPr>
      </w:pPr>
      <w:r w:rsidRPr="00F2161F">
        <w:rPr>
          <w:rFonts w:ascii="Calibri" w:hAnsi="Calibri" w:cs="Calibri"/>
          <w:b/>
          <w:sz w:val="20"/>
          <w:szCs w:val="20"/>
        </w:rPr>
        <w:t xml:space="preserve">2016: </w:t>
      </w:r>
      <w:r>
        <w:rPr>
          <w:rFonts w:ascii="Calibri" w:hAnsi="Calibri" w:cs="Calibri"/>
          <w:sz w:val="20"/>
          <w:szCs w:val="20"/>
        </w:rPr>
        <w:t>Jan 11- 16, 19, 22-25                Feb 12-16, 22, 23, 27-29                    March 11, 12, 16- 19, 25, 26</w:t>
      </w:r>
      <w:r>
        <w:rPr>
          <w:rFonts w:ascii="Calibri" w:hAnsi="Calibri" w:cs="Calibri"/>
          <w:b/>
          <w:bCs/>
          <w:sz w:val="20"/>
          <w:szCs w:val="20"/>
        </w:rPr>
        <w:t xml:space="preserve">             </w:t>
      </w:r>
    </w:p>
    <w:p w:rsidR="0020700C" w:rsidRDefault="0020700C" w:rsidP="0020700C">
      <w:pPr>
        <w:ind w:left="-40"/>
        <w:rPr>
          <w:rFonts w:ascii="Calibri" w:hAnsi="Calibri" w:cs="Calibri"/>
          <w:sz w:val="20"/>
          <w:szCs w:val="20"/>
        </w:rPr>
      </w:pPr>
      <w:r w:rsidRPr="009D69F0">
        <w:rPr>
          <w:rFonts w:ascii="Calibri" w:hAnsi="Calibri" w:cs="Calibri"/>
          <w:sz w:val="20"/>
          <w:szCs w:val="20"/>
        </w:rPr>
        <w:t>April 15-16, 22-23, 29-30       May 28-29    Sept 7-8, 27           Oct 22-24        Nov 16-19, 24-25       Dec 31</w:t>
      </w:r>
    </w:p>
    <w:p w:rsidR="0020700C" w:rsidRDefault="0020700C" w:rsidP="0020700C">
      <w:pPr>
        <w:ind w:left="-40"/>
        <w:rPr>
          <w:rFonts w:ascii="Calibri" w:hAnsi="Calibri" w:cs="Calibri"/>
          <w:sz w:val="20"/>
          <w:szCs w:val="20"/>
        </w:rPr>
      </w:pPr>
      <w:r w:rsidRPr="009D69F0">
        <w:rPr>
          <w:rFonts w:ascii="Calibri" w:hAnsi="Calibri" w:cs="Calibri"/>
          <w:b/>
          <w:sz w:val="20"/>
          <w:szCs w:val="20"/>
        </w:rPr>
        <w:t>2017</w:t>
      </w:r>
      <w:r w:rsidRPr="009D69F0">
        <w:rPr>
          <w:rFonts w:ascii="Calibri" w:hAnsi="Calibri" w:cs="Calibri"/>
          <w:sz w:val="20"/>
          <w:szCs w:val="20"/>
        </w:rPr>
        <w:t>: Jan 21-24, 27-28        Feb 18, 26-28           March 10-14, 17-18</w:t>
      </w:r>
    </w:p>
    <w:p w:rsidR="0020700C" w:rsidRPr="00F2161F" w:rsidRDefault="0020700C" w:rsidP="0020700C">
      <w:pPr>
        <w:rPr>
          <w:rFonts w:ascii="Calibri" w:hAnsi="Calibri" w:cs="Calibri"/>
          <w:sz w:val="20"/>
          <w:szCs w:val="20"/>
        </w:rPr>
      </w:pPr>
    </w:p>
    <w:p w:rsidR="0020700C" w:rsidRPr="00F2161F" w:rsidRDefault="0020700C" w:rsidP="0020700C">
      <w:pPr>
        <w:rPr>
          <w:rFonts w:ascii="Calibri" w:hAnsi="Calibri" w:cs="Calibri"/>
          <w:b/>
          <w:sz w:val="20"/>
          <w:szCs w:val="20"/>
          <w:u w:val="single"/>
        </w:rPr>
      </w:pPr>
      <w:r w:rsidRPr="00F2161F">
        <w:rPr>
          <w:rFonts w:ascii="Calibri" w:hAnsi="Calibri" w:cs="Calibri"/>
          <w:b/>
          <w:sz w:val="20"/>
          <w:szCs w:val="20"/>
          <w:u w:val="single"/>
        </w:rPr>
        <w:t>UNLIMITED GOLF PACKAGE:</w:t>
      </w:r>
    </w:p>
    <w:p w:rsidR="0020700C" w:rsidRPr="00F2161F" w:rsidRDefault="0020700C" w:rsidP="0020700C">
      <w:pPr>
        <w:rPr>
          <w:rFonts w:ascii="Calibri" w:hAnsi="Calibri" w:cs="Calibri"/>
          <w:b/>
          <w:sz w:val="20"/>
          <w:szCs w:val="20"/>
        </w:rPr>
      </w:pPr>
      <w:r w:rsidRPr="00F2161F">
        <w:rPr>
          <w:rFonts w:ascii="Calibri" w:hAnsi="Calibri" w:cs="Calibri"/>
          <w:b/>
          <w:sz w:val="20"/>
          <w:szCs w:val="20"/>
        </w:rPr>
        <w:t xml:space="preserve">Package includes: Room, breakfast and unlimited golf for two, plus applicable taxes. </w:t>
      </w:r>
    </w:p>
    <w:p w:rsidR="0020700C" w:rsidRPr="00F2161F" w:rsidRDefault="0020700C" w:rsidP="0020700C">
      <w:pPr>
        <w:rPr>
          <w:rFonts w:ascii="Calibri" w:hAnsi="Calibri" w:cs="Calibri"/>
          <w:sz w:val="20"/>
          <w:szCs w:val="20"/>
        </w:rPr>
      </w:pPr>
      <w:r w:rsidRPr="00F2161F">
        <w:rPr>
          <w:rFonts w:ascii="Calibri" w:hAnsi="Calibri" w:cs="Calibri"/>
          <w:sz w:val="20"/>
          <w:szCs w:val="20"/>
        </w:rPr>
        <w:t>Cart with GPS, and Range balls included in package.  Tee times can be booked 60 days in advance by calling the Desert Springs Golf Club at 760.341.1756.  Players much check-in with the Golf Shop day of play for the availability of additional rounds.  Please indicate that green fees are part of “Unlimited Golf Package”.</w:t>
      </w:r>
    </w:p>
    <w:p w:rsidR="0020700C" w:rsidRPr="00F2161F" w:rsidRDefault="0020700C" w:rsidP="0020700C">
      <w:pPr>
        <w:rPr>
          <w:rFonts w:ascii="Calibri" w:hAnsi="Calibri" w:cs="Calibri"/>
          <w:sz w:val="20"/>
          <w:szCs w:val="20"/>
        </w:rPr>
      </w:pPr>
    </w:p>
    <w:tbl>
      <w:tblPr>
        <w:tblpPr w:leftFromText="180" w:rightFromText="180" w:vertAnchor="text" w:horzAnchor="margin" w:tblpY="63"/>
        <w:tblW w:w="684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480"/>
        <w:gridCol w:w="3360"/>
      </w:tblGrid>
      <w:tr w:rsidR="0020700C" w:rsidRPr="00F2161F" w:rsidTr="0040441B">
        <w:trPr>
          <w:tblCellSpacing w:w="0" w:type="dxa"/>
        </w:trPr>
        <w:tc>
          <w:tcPr>
            <w:tcW w:w="3480" w:type="dxa"/>
            <w:tcBorders>
              <w:top w:val="outset" w:sz="6" w:space="0" w:color="auto"/>
              <w:left w:val="outset" w:sz="6" w:space="0" w:color="auto"/>
              <w:bottom w:val="outset" w:sz="6" w:space="0" w:color="auto"/>
              <w:right w:val="outset" w:sz="6" w:space="0" w:color="auto"/>
            </w:tcBorders>
            <w:shd w:val="clear" w:color="auto" w:fill="E6E6E6"/>
            <w:vAlign w:val="center"/>
          </w:tcPr>
          <w:p w:rsidR="0020700C" w:rsidRPr="00F2161F" w:rsidRDefault="0020700C" w:rsidP="0040441B">
            <w:pPr>
              <w:jc w:val="center"/>
              <w:rPr>
                <w:rFonts w:ascii="Calibri" w:hAnsi="Calibri" w:cs="Calibri"/>
                <w:b/>
                <w:bCs/>
                <w:sz w:val="20"/>
                <w:szCs w:val="20"/>
              </w:rPr>
            </w:pPr>
            <w:r w:rsidRPr="00F2161F">
              <w:rPr>
                <w:rFonts w:ascii="Calibri" w:hAnsi="Calibri" w:cs="Calibri"/>
                <w:b/>
                <w:bCs/>
                <w:sz w:val="20"/>
                <w:szCs w:val="20"/>
              </w:rPr>
              <w:t>Dates</w:t>
            </w:r>
          </w:p>
        </w:tc>
        <w:tc>
          <w:tcPr>
            <w:tcW w:w="3360" w:type="dxa"/>
            <w:tcBorders>
              <w:top w:val="outset" w:sz="6" w:space="0" w:color="auto"/>
              <w:left w:val="outset" w:sz="6" w:space="0" w:color="auto"/>
              <w:bottom w:val="outset" w:sz="6" w:space="0" w:color="auto"/>
            </w:tcBorders>
            <w:shd w:val="clear" w:color="auto" w:fill="E6E6E6"/>
            <w:vAlign w:val="center"/>
          </w:tcPr>
          <w:p w:rsidR="0020700C" w:rsidRPr="00F2161F" w:rsidRDefault="0020700C" w:rsidP="0040441B">
            <w:pPr>
              <w:jc w:val="center"/>
              <w:rPr>
                <w:rFonts w:ascii="Calibri" w:hAnsi="Calibri" w:cs="Calibri"/>
                <w:b/>
                <w:bCs/>
                <w:sz w:val="20"/>
                <w:szCs w:val="20"/>
              </w:rPr>
            </w:pPr>
            <w:r w:rsidRPr="00F2161F">
              <w:rPr>
                <w:rFonts w:ascii="Calibri" w:hAnsi="Calibri" w:cs="Calibri"/>
                <w:b/>
                <w:bCs/>
                <w:sz w:val="20"/>
                <w:szCs w:val="20"/>
              </w:rPr>
              <w:t>Nightly Rate (Double Occupancy)</w:t>
            </w:r>
          </w:p>
        </w:tc>
      </w:tr>
      <w:tr w:rsidR="0020700C" w:rsidRPr="00F2161F" w:rsidTr="0040441B">
        <w:trPr>
          <w:tblCellSpacing w:w="0" w:type="dxa"/>
        </w:trPr>
        <w:tc>
          <w:tcPr>
            <w:tcW w:w="3480"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Pr>
                <w:rFonts w:ascii="Calibri" w:hAnsi="Calibri" w:cs="Calibri"/>
                <w:sz w:val="20"/>
                <w:szCs w:val="20"/>
              </w:rPr>
              <w:t>January 1- March 31, 2016</w:t>
            </w:r>
          </w:p>
        </w:tc>
        <w:tc>
          <w:tcPr>
            <w:tcW w:w="3360" w:type="dxa"/>
            <w:tcBorders>
              <w:top w:val="outset" w:sz="6" w:space="0" w:color="auto"/>
              <w:left w:val="outset" w:sz="6" w:space="0" w:color="auto"/>
              <w:bottom w:val="outset" w:sz="6" w:space="0" w:color="auto"/>
            </w:tcBorders>
          </w:tcPr>
          <w:p w:rsidR="0020700C" w:rsidRPr="00F2161F" w:rsidRDefault="0020700C" w:rsidP="0040441B">
            <w:pPr>
              <w:jc w:val="center"/>
              <w:rPr>
                <w:rFonts w:ascii="Calibri" w:eastAsia="Calibri" w:hAnsi="Calibri" w:cs="Calibri"/>
                <w:sz w:val="20"/>
                <w:szCs w:val="20"/>
              </w:rPr>
            </w:pPr>
            <w:r>
              <w:rPr>
                <w:rFonts w:ascii="Calibri" w:hAnsi="Calibri" w:cs="Calibri"/>
                <w:sz w:val="20"/>
                <w:szCs w:val="20"/>
              </w:rPr>
              <w:t>$510</w:t>
            </w:r>
          </w:p>
        </w:tc>
      </w:tr>
      <w:tr w:rsidR="0020700C" w:rsidRPr="00F2161F" w:rsidTr="0040441B">
        <w:trPr>
          <w:tblCellSpacing w:w="0" w:type="dxa"/>
        </w:trPr>
        <w:tc>
          <w:tcPr>
            <w:tcW w:w="3480"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April 1-April 30, 2016</w:t>
            </w:r>
          </w:p>
        </w:tc>
        <w:tc>
          <w:tcPr>
            <w:tcW w:w="3360" w:type="dxa"/>
            <w:tcBorders>
              <w:top w:val="outset" w:sz="6" w:space="0" w:color="auto"/>
              <w:left w:val="outset" w:sz="6" w:space="0" w:color="auto"/>
              <w:bottom w:val="outset" w:sz="6" w:space="0" w:color="auto"/>
            </w:tcBorders>
          </w:tcPr>
          <w:p w:rsidR="0020700C" w:rsidRPr="00F2161F" w:rsidRDefault="0020700C" w:rsidP="0040441B">
            <w:pPr>
              <w:jc w:val="center"/>
              <w:rPr>
                <w:rFonts w:ascii="Calibri" w:eastAsia="Calibri" w:hAnsi="Calibri" w:cs="Calibri"/>
                <w:sz w:val="20"/>
                <w:szCs w:val="20"/>
              </w:rPr>
            </w:pPr>
            <w:r w:rsidRPr="00F2161F">
              <w:rPr>
                <w:rFonts w:ascii="Calibri" w:eastAsia="Calibri" w:hAnsi="Calibri" w:cs="Calibri"/>
                <w:sz w:val="20"/>
                <w:szCs w:val="20"/>
              </w:rPr>
              <w:t>$479</w:t>
            </w:r>
          </w:p>
        </w:tc>
      </w:tr>
      <w:tr w:rsidR="0020700C" w:rsidRPr="00F2161F" w:rsidTr="0040441B">
        <w:trPr>
          <w:tblCellSpacing w:w="0" w:type="dxa"/>
        </w:trPr>
        <w:tc>
          <w:tcPr>
            <w:tcW w:w="3480"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lastRenderedPageBreak/>
              <w:t>May 1-May 31, 2016</w:t>
            </w:r>
          </w:p>
        </w:tc>
        <w:tc>
          <w:tcPr>
            <w:tcW w:w="3360" w:type="dxa"/>
            <w:tcBorders>
              <w:top w:val="outset" w:sz="6" w:space="0" w:color="auto"/>
              <w:left w:val="outset" w:sz="6" w:space="0" w:color="auto"/>
              <w:bottom w:val="outset" w:sz="6" w:space="0" w:color="auto"/>
            </w:tcBorders>
          </w:tcPr>
          <w:p w:rsidR="0020700C" w:rsidRPr="00F2161F" w:rsidRDefault="0020700C" w:rsidP="0040441B">
            <w:pPr>
              <w:jc w:val="center"/>
              <w:rPr>
                <w:rFonts w:ascii="Calibri" w:eastAsia="Calibri" w:hAnsi="Calibri" w:cs="Calibri"/>
                <w:sz w:val="20"/>
                <w:szCs w:val="20"/>
              </w:rPr>
            </w:pPr>
            <w:r w:rsidRPr="00F2161F">
              <w:rPr>
                <w:rFonts w:ascii="Calibri" w:eastAsia="Calibri" w:hAnsi="Calibri" w:cs="Calibri"/>
                <w:sz w:val="20"/>
                <w:szCs w:val="20"/>
              </w:rPr>
              <w:t>$389</w:t>
            </w:r>
          </w:p>
        </w:tc>
      </w:tr>
      <w:tr w:rsidR="0020700C" w:rsidRPr="00F2161F" w:rsidTr="0040441B">
        <w:trPr>
          <w:tblCellSpacing w:w="0" w:type="dxa"/>
        </w:trPr>
        <w:tc>
          <w:tcPr>
            <w:tcW w:w="3480"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June 1-August 31, 2016</w:t>
            </w:r>
          </w:p>
        </w:tc>
        <w:tc>
          <w:tcPr>
            <w:tcW w:w="3360" w:type="dxa"/>
            <w:tcBorders>
              <w:top w:val="outset" w:sz="6" w:space="0" w:color="auto"/>
              <w:left w:val="outset" w:sz="6" w:space="0" w:color="auto"/>
              <w:bottom w:val="outset" w:sz="6" w:space="0" w:color="auto"/>
            </w:tcBorders>
          </w:tcPr>
          <w:p w:rsidR="0020700C" w:rsidRPr="00F2161F" w:rsidRDefault="0020700C" w:rsidP="0040441B">
            <w:pPr>
              <w:jc w:val="center"/>
              <w:rPr>
                <w:rFonts w:ascii="Calibri" w:eastAsia="Calibri" w:hAnsi="Calibri" w:cs="Calibri"/>
                <w:sz w:val="20"/>
                <w:szCs w:val="20"/>
              </w:rPr>
            </w:pPr>
            <w:r w:rsidRPr="00F2161F">
              <w:rPr>
                <w:rFonts w:ascii="Calibri" w:eastAsia="Calibri" w:hAnsi="Calibri" w:cs="Calibri"/>
                <w:sz w:val="20"/>
                <w:szCs w:val="20"/>
              </w:rPr>
              <w:t>$179 weekday/ $219 weekend</w:t>
            </w:r>
          </w:p>
        </w:tc>
      </w:tr>
      <w:tr w:rsidR="0020700C" w:rsidRPr="00F2161F" w:rsidTr="0040441B">
        <w:trPr>
          <w:tblCellSpacing w:w="0" w:type="dxa"/>
        </w:trPr>
        <w:tc>
          <w:tcPr>
            <w:tcW w:w="3480"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September 1-October 1, 2016</w:t>
            </w:r>
          </w:p>
        </w:tc>
        <w:tc>
          <w:tcPr>
            <w:tcW w:w="3360" w:type="dxa"/>
            <w:tcBorders>
              <w:top w:val="outset" w:sz="6" w:space="0" w:color="auto"/>
              <w:left w:val="outset" w:sz="6" w:space="0" w:color="auto"/>
              <w:bottom w:val="outset" w:sz="6" w:space="0" w:color="auto"/>
            </w:tcBorders>
          </w:tcPr>
          <w:p w:rsidR="0020700C" w:rsidRPr="00F2161F" w:rsidRDefault="0020700C" w:rsidP="0040441B">
            <w:pPr>
              <w:jc w:val="center"/>
              <w:rPr>
                <w:rFonts w:ascii="Calibri" w:eastAsia="Calibri" w:hAnsi="Calibri" w:cs="Calibri"/>
                <w:sz w:val="20"/>
                <w:szCs w:val="20"/>
              </w:rPr>
            </w:pPr>
            <w:r w:rsidRPr="00F2161F">
              <w:rPr>
                <w:rFonts w:ascii="Calibri" w:eastAsia="Calibri" w:hAnsi="Calibri" w:cs="Calibri"/>
                <w:sz w:val="20"/>
                <w:szCs w:val="20"/>
              </w:rPr>
              <w:t>$229</w:t>
            </w:r>
          </w:p>
        </w:tc>
      </w:tr>
      <w:tr w:rsidR="0020700C" w:rsidRPr="00F2161F" w:rsidTr="0040441B">
        <w:trPr>
          <w:tblCellSpacing w:w="0" w:type="dxa"/>
        </w:trPr>
        <w:tc>
          <w:tcPr>
            <w:tcW w:w="3480"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October 2-December 31, 2016</w:t>
            </w:r>
          </w:p>
        </w:tc>
        <w:tc>
          <w:tcPr>
            <w:tcW w:w="3360" w:type="dxa"/>
            <w:tcBorders>
              <w:top w:val="outset" w:sz="6" w:space="0" w:color="auto"/>
              <w:left w:val="outset" w:sz="6" w:space="0" w:color="auto"/>
              <w:bottom w:val="outset" w:sz="6" w:space="0" w:color="auto"/>
            </w:tcBorders>
          </w:tcPr>
          <w:p w:rsidR="0020700C" w:rsidRPr="00F2161F" w:rsidRDefault="0020700C" w:rsidP="0040441B">
            <w:pPr>
              <w:jc w:val="center"/>
              <w:rPr>
                <w:rFonts w:ascii="Calibri" w:eastAsia="Calibri" w:hAnsi="Calibri" w:cs="Calibri"/>
                <w:sz w:val="20"/>
                <w:szCs w:val="20"/>
              </w:rPr>
            </w:pPr>
            <w:r w:rsidRPr="00F2161F">
              <w:rPr>
                <w:rFonts w:ascii="Calibri" w:eastAsia="Calibri" w:hAnsi="Calibri" w:cs="Calibri"/>
                <w:sz w:val="20"/>
                <w:szCs w:val="20"/>
              </w:rPr>
              <w:t>$389</w:t>
            </w:r>
          </w:p>
        </w:tc>
      </w:tr>
      <w:tr w:rsidR="0020700C" w:rsidRPr="00F2161F" w:rsidTr="0040441B">
        <w:trPr>
          <w:tblCellSpacing w:w="0" w:type="dxa"/>
        </w:trPr>
        <w:tc>
          <w:tcPr>
            <w:tcW w:w="3480"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January 1-March 31, 2017</w:t>
            </w:r>
          </w:p>
        </w:tc>
        <w:tc>
          <w:tcPr>
            <w:tcW w:w="3360" w:type="dxa"/>
            <w:tcBorders>
              <w:top w:val="outset" w:sz="6" w:space="0" w:color="auto"/>
              <w:left w:val="outset" w:sz="6" w:space="0" w:color="auto"/>
              <w:bottom w:val="outset" w:sz="6" w:space="0" w:color="auto"/>
            </w:tcBorders>
          </w:tcPr>
          <w:p w:rsidR="0020700C" w:rsidRPr="00F2161F" w:rsidRDefault="0020700C" w:rsidP="0040441B">
            <w:pPr>
              <w:jc w:val="center"/>
              <w:rPr>
                <w:rFonts w:ascii="Calibri" w:eastAsia="Calibri" w:hAnsi="Calibri" w:cs="Calibri"/>
                <w:sz w:val="20"/>
                <w:szCs w:val="20"/>
              </w:rPr>
            </w:pPr>
            <w:r w:rsidRPr="00F2161F">
              <w:rPr>
                <w:rFonts w:ascii="Calibri" w:eastAsia="Calibri" w:hAnsi="Calibri" w:cs="Calibri"/>
                <w:sz w:val="20"/>
                <w:szCs w:val="20"/>
              </w:rPr>
              <w:t>$489</w:t>
            </w:r>
          </w:p>
        </w:tc>
      </w:tr>
    </w:tbl>
    <w:p w:rsidR="0020700C" w:rsidRPr="00F2161F" w:rsidRDefault="0020700C" w:rsidP="0020700C">
      <w:pPr>
        <w:rPr>
          <w:rFonts w:ascii="Calibri" w:hAnsi="Calibri" w:cs="Calibri"/>
          <w:sz w:val="20"/>
          <w:szCs w:val="20"/>
        </w:rPr>
      </w:pPr>
    </w:p>
    <w:p w:rsidR="0020700C" w:rsidRPr="00F2161F" w:rsidRDefault="0020700C" w:rsidP="0020700C">
      <w:pPr>
        <w:rPr>
          <w:rFonts w:ascii="Calibri" w:hAnsi="Calibri" w:cs="Calibri"/>
          <w:sz w:val="20"/>
          <w:szCs w:val="20"/>
        </w:rPr>
      </w:pPr>
    </w:p>
    <w:p w:rsidR="0020700C" w:rsidRPr="00F2161F" w:rsidRDefault="0020700C" w:rsidP="0020700C">
      <w:pPr>
        <w:rPr>
          <w:rFonts w:ascii="Calibri" w:hAnsi="Calibri" w:cs="Calibri"/>
          <w:sz w:val="20"/>
          <w:szCs w:val="20"/>
        </w:rPr>
      </w:pPr>
    </w:p>
    <w:p w:rsidR="0020700C" w:rsidRPr="00F2161F" w:rsidRDefault="0020700C" w:rsidP="0020700C">
      <w:pPr>
        <w:rPr>
          <w:rFonts w:ascii="Calibri" w:hAnsi="Calibri" w:cs="Calibri"/>
          <w:sz w:val="20"/>
          <w:szCs w:val="20"/>
        </w:rPr>
      </w:pPr>
    </w:p>
    <w:p w:rsidR="0020700C" w:rsidRPr="00F2161F" w:rsidRDefault="0020700C" w:rsidP="0020700C">
      <w:pPr>
        <w:rPr>
          <w:rFonts w:ascii="Calibri" w:hAnsi="Calibri" w:cs="Calibri"/>
          <w:sz w:val="20"/>
          <w:szCs w:val="20"/>
        </w:rPr>
      </w:pPr>
    </w:p>
    <w:p w:rsidR="0020700C" w:rsidRPr="00F2161F" w:rsidRDefault="0020700C" w:rsidP="0020700C">
      <w:pPr>
        <w:rPr>
          <w:rFonts w:ascii="Calibri" w:hAnsi="Calibri" w:cs="Calibri"/>
          <w:sz w:val="20"/>
          <w:szCs w:val="20"/>
        </w:rPr>
      </w:pPr>
    </w:p>
    <w:p w:rsidR="0020700C" w:rsidRPr="00F2161F" w:rsidRDefault="0020700C" w:rsidP="0020700C">
      <w:pPr>
        <w:rPr>
          <w:rFonts w:ascii="Calibri" w:hAnsi="Calibri" w:cs="Calibri"/>
          <w:sz w:val="20"/>
          <w:szCs w:val="20"/>
        </w:rPr>
      </w:pPr>
    </w:p>
    <w:p w:rsidR="0020700C" w:rsidRPr="00F2161F" w:rsidRDefault="0020700C" w:rsidP="0020700C">
      <w:pPr>
        <w:rPr>
          <w:rFonts w:ascii="Calibri" w:hAnsi="Calibri" w:cs="Calibri"/>
          <w:sz w:val="20"/>
          <w:szCs w:val="20"/>
        </w:rPr>
      </w:pPr>
    </w:p>
    <w:p w:rsidR="0020700C" w:rsidRPr="00F2161F" w:rsidRDefault="0020700C" w:rsidP="0020700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14" w:lineRule="auto"/>
        <w:rPr>
          <w:rFonts w:ascii="Calibri" w:hAnsi="Calibri" w:cs="Calibri"/>
          <w:sz w:val="20"/>
          <w:szCs w:val="20"/>
        </w:rPr>
      </w:pPr>
    </w:p>
    <w:p w:rsidR="0020700C" w:rsidRPr="00F2161F" w:rsidRDefault="0020700C" w:rsidP="0020700C">
      <w:pPr>
        <w:pStyle w:val="Heading2"/>
        <w:rPr>
          <w:rFonts w:ascii="Calibri" w:hAnsi="Calibri" w:cs="Calibri"/>
          <w:sz w:val="20"/>
          <w:szCs w:val="20"/>
          <w:u w:val="single"/>
        </w:rPr>
      </w:pPr>
    </w:p>
    <w:p w:rsidR="0020700C" w:rsidRPr="00F2161F" w:rsidRDefault="0020700C" w:rsidP="0020700C">
      <w:pPr>
        <w:pStyle w:val="Heading2"/>
        <w:rPr>
          <w:rFonts w:ascii="Calibri" w:hAnsi="Calibri" w:cs="Calibri"/>
          <w:sz w:val="20"/>
          <w:szCs w:val="20"/>
          <w:u w:val="single"/>
        </w:rPr>
      </w:pPr>
      <w:r w:rsidRPr="00F2161F">
        <w:rPr>
          <w:rFonts w:ascii="Calibri" w:hAnsi="Calibri" w:cs="Calibri"/>
          <w:sz w:val="20"/>
          <w:szCs w:val="20"/>
          <w:u w:val="single"/>
        </w:rPr>
        <w:t>FREE SELL</w:t>
      </w:r>
    </w:p>
    <w:p w:rsidR="0020700C" w:rsidRPr="00F2161F" w:rsidRDefault="0020700C" w:rsidP="0020700C">
      <w:pPr>
        <w:pStyle w:val="BodyText2"/>
        <w:spacing w:line="240" w:lineRule="auto"/>
        <w:rPr>
          <w:rFonts w:ascii="Calibri" w:hAnsi="Calibri" w:cs="Calibri"/>
          <w:sz w:val="20"/>
          <w:szCs w:val="20"/>
        </w:rPr>
      </w:pPr>
      <w:r w:rsidRPr="00F2161F">
        <w:rPr>
          <w:rFonts w:ascii="Calibri" w:hAnsi="Calibri" w:cs="Calibri"/>
          <w:sz w:val="20"/>
          <w:szCs w:val="20"/>
        </w:rPr>
        <w:t xml:space="preserve">The Hotel will offer </w:t>
      </w:r>
      <w:r>
        <w:rPr>
          <w:rStyle w:val="PageNumber"/>
          <w:rFonts w:ascii="Calibri" w:hAnsi="Calibri" w:cs="Calibri"/>
          <w:b/>
          <w:sz w:val="20"/>
        </w:rPr>
        <w:t>BC GOLF GUIDE/GOLF THE WORLD VACATIONS</w:t>
      </w:r>
      <w:r w:rsidRPr="00F2161F">
        <w:rPr>
          <w:rStyle w:val="PageNumber"/>
          <w:rFonts w:ascii="Calibri" w:hAnsi="Calibri" w:cs="Calibri"/>
          <w:b/>
          <w:sz w:val="20"/>
        </w:rPr>
        <w:t xml:space="preserve"> </w:t>
      </w:r>
      <w:r w:rsidRPr="00F2161F">
        <w:rPr>
          <w:rFonts w:ascii="Calibri" w:hAnsi="Calibri" w:cs="Calibri"/>
          <w:sz w:val="20"/>
          <w:szCs w:val="20"/>
        </w:rPr>
        <w:t>rooms on a free sell basis.  Current sold out dates (aka: close-out/re-open dates) are included and will be emailed as changes are made.</w:t>
      </w:r>
    </w:p>
    <w:p w:rsidR="0020700C" w:rsidRPr="00F2161F" w:rsidRDefault="0020700C" w:rsidP="0020700C">
      <w:pPr>
        <w:pStyle w:val="BodyText2"/>
        <w:spacing w:line="240" w:lineRule="auto"/>
        <w:rPr>
          <w:rFonts w:ascii="Calibri" w:hAnsi="Calibri" w:cs="Calibri"/>
          <w:sz w:val="20"/>
          <w:szCs w:val="20"/>
        </w:rPr>
      </w:pPr>
      <w:r w:rsidRPr="00F2161F">
        <w:rPr>
          <w:rFonts w:ascii="Calibri" w:hAnsi="Calibri" w:cs="Calibri"/>
          <w:sz w:val="20"/>
          <w:szCs w:val="20"/>
        </w:rPr>
        <w:t xml:space="preserve">Close-out/Re-open dates: Hotel shall report close-out date(s) and re-open date(s) to </w:t>
      </w:r>
      <w:r>
        <w:rPr>
          <w:rStyle w:val="PageNumber"/>
          <w:rFonts w:ascii="Calibri" w:hAnsi="Calibri" w:cs="Calibri"/>
          <w:b/>
          <w:sz w:val="20"/>
        </w:rPr>
        <w:t>BC GOLF GUIDE/GOLF THE WORLD VACATIONS</w:t>
      </w:r>
      <w:r w:rsidRPr="00F2161F">
        <w:rPr>
          <w:rFonts w:ascii="Calibri" w:hAnsi="Calibri" w:cs="Calibri"/>
          <w:sz w:val="20"/>
          <w:szCs w:val="20"/>
        </w:rPr>
        <w:t xml:space="preserve"> immediately via email.  </w:t>
      </w:r>
      <w:r>
        <w:rPr>
          <w:rStyle w:val="PageNumber"/>
          <w:rFonts w:ascii="Calibri" w:hAnsi="Calibri" w:cs="Calibri"/>
          <w:b/>
          <w:sz w:val="20"/>
        </w:rPr>
        <w:t>BC GOLF GUIDE/GOLF THE WORLD VACATIONS</w:t>
      </w:r>
      <w:r w:rsidRPr="00F2161F">
        <w:rPr>
          <w:rFonts w:ascii="Calibri" w:hAnsi="Calibri" w:cs="Calibri"/>
          <w:b/>
          <w:sz w:val="20"/>
          <w:szCs w:val="20"/>
        </w:rPr>
        <w:t xml:space="preserve"> </w:t>
      </w:r>
      <w:r w:rsidRPr="00F2161F">
        <w:rPr>
          <w:rFonts w:ascii="Calibri" w:hAnsi="Calibri" w:cs="Calibri"/>
          <w:sz w:val="20"/>
          <w:szCs w:val="20"/>
        </w:rPr>
        <w:t xml:space="preserve">will have a 48-hour grace period to transmit any reservations that have already been confirmed. Reservations already made by </w:t>
      </w:r>
      <w:r>
        <w:rPr>
          <w:rStyle w:val="PageNumber"/>
          <w:rFonts w:ascii="Calibri" w:hAnsi="Calibri" w:cs="Calibri"/>
          <w:b/>
          <w:sz w:val="20"/>
        </w:rPr>
        <w:t>BC GOLF GUIDE/GOLF THE WORLD VACATIONS</w:t>
      </w:r>
      <w:r w:rsidRPr="00F2161F">
        <w:rPr>
          <w:rStyle w:val="PageNumber"/>
          <w:rFonts w:ascii="Calibri" w:hAnsi="Calibri" w:cs="Calibri"/>
          <w:b/>
          <w:sz w:val="20"/>
        </w:rPr>
        <w:t xml:space="preserve"> </w:t>
      </w:r>
      <w:r w:rsidRPr="00F2161F">
        <w:rPr>
          <w:rFonts w:ascii="Calibri" w:hAnsi="Calibri" w:cs="Calibri"/>
          <w:sz w:val="20"/>
          <w:szCs w:val="20"/>
        </w:rPr>
        <w:t>with hotel or accepted by</w:t>
      </w:r>
      <w:r w:rsidRPr="00F2161F">
        <w:rPr>
          <w:rFonts w:ascii="Calibri" w:hAnsi="Calibri" w:cs="Calibri"/>
          <w:b/>
          <w:sz w:val="20"/>
          <w:szCs w:val="20"/>
        </w:rPr>
        <w:t xml:space="preserve"> </w:t>
      </w:r>
      <w:r>
        <w:rPr>
          <w:rStyle w:val="PageNumber"/>
          <w:rFonts w:ascii="Calibri" w:hAnsi="Calibri" w:cs="Calibri"/>
          <w:b/>
          <w:sz w:val="20"/>
        </w:rPr>
        <w:t>BC GOLF GUIDE/GOLF THE WORLD VACATIONS</w:t>
      </w:r>
      <w:r w:rsidRPr="00F2161F">
        <w:rPr>
          <w:rFonts w:ascii="Calibri" w:hAnsi="Calibri" w:cs="Calibri"/>
          <w:sz w:val="20"/>
          <w:szCs w:val="20"/>
        </w:rPr>
        <w:t xml:space="preserve"> from its guests on or prior to the date on which </w:t>
      </w:r>
      <w:r>
        <w:rPr>
          <w:rStyle w:val="PageNumber"/>
          <w:rFonts w:ascii="Calibri" w:hAnsi="Calibri" w:cs="Calibri"/>
          <w:b/>
          <w:sz w:val="20"/>
        </w:rPr>
        <w:t>BC GOLF GUIDE/GOLF THE WORLD VACATIONS</w:t>
      </w:r>
      <w:r w:rsidRPr="00F2161F">
        <w:rPr>
          <w:rFonts w:ascii="Calibri" w:hAnsi="Calibri" w:cs="Calibri"/>
          <w:sz w:val="20"/>
          <w:szCs w:val="20"/>
        </w:rPr>
        <w:t xml:space="preserve"> is notified of the close-out date(s) will be honored by Hotel. For close-out date(s) or re-open date(s) sent and/or received on a Friday after 5:00 p.m. Pacific Standard Time, on the weekend, or on holidays, </w:t>
      </w:r>
      <w:r>
        <w:rPr>
          <w:rStyle w:val="PageNumber"/>
          <w:rFonts w:ascii="Calibri" w:hAnsi="Calibri" w:cs="Calibri"/>
          <w:b/>
          <w:sz w:val="20"/>
        </w:rPr>
        <w:t>BC GOLF GUIDE/GOLF THE WORLD VACATIONS</w:t>
      </w:r>
      <w:r w:rsidRPr="00F2161F">
        <w:rPr>
          <w:rFonts w:ascii="Calibri" w:hAnsi="Calibri" w:cs="Calibri"/>
          <w:b/>
          <w:sz w:val="20"/>
          <w:szCs w:val="20"/>
        </w:rPr>
        <w:t xml:space="preserve"> </w:t>
      </w:r>
      <w:r w:rsidRPr="00F2161F">
        <w:rPr>
          <w:rFonts w:ascii="Calibri" w:hAnsi="Calibri" w:cs="Calibri"/>
          <w:sz w:val="20"/>
          <w:szCs w:val="20"/>
        </w:rPr>
        <w:t>will have until the following business day to implement and transmit unconfirmed reservations within the 48-hour grace period. All unconfirmed reservations after this 48-hour grace period has expired will be subject to space availability and may be denied by Hotel.</w:t>
      </w:r>
    </w:p>
    <w:p w:rsidR="0020700C" w:rsidRPr="00F2161F" w:rsidRDefault="0020700C" w:rsidP="0020700C">
      <w:pPr>
        <w:rPr>
          <w:rFonts w:ascii="Calibri" w:hAnsi="Calibri" w:cs="Calibri"/>
          <w:sz w:val="20"/>
          <w:szCs w:val="20"/>
        </w:rPr>
      </w:pPr>
    </w:p>
    <w:p w:rsidR="0020700C" w:rsidRPr="00F2161F" w:rsidRDefault="0020700C" w:rsidP="0020700C">
      <w:pPr>
        <w:rPr>
          <w:rFonts w:ascii="Calibri" w:hAnsi="Calibri" w:cs="Calibri"/>
          <w:b/>
          <w:sz w:val="20"/>
          <w:szCs w:val="20"/>
          <w:u w:val="single"/>
        </w:rPr>
      </w:pPr>
      <w:r w:rsidRPr="00F2161F">
        <w:rPr>
          <w:rFonts w:ascii="Calibri" w:hAnsi="Calibri" w:cs="Calibri"/>
          <w:b/>
          <w:sz w:val="20"/>
          <w:szCs w:val="20"/>
          <w:u w:val="single"/>
        </w:rPr>
        <w:t xml:space="preserve">VALUE-ADD OFFERS:     </w:t>
      </w:r>
    </w:p>
    <w:p w:rsidR="0020700C" w:rsidRPr="00F2161F" w:rsidRDefault="0020700C" w:rsidP="0020700C">
      <w:pPr>
        <w:ind w:firstLine="720"/>
        <w:rPr>
          <w:rFonts w:ascii="Calibri" w:hAnsi="Calibri" w:cs="Calibri"/>
          <w:sz w:val="20"/>
          <w:szCs w:val="20"/>
        </w:rPr>
      </w:pPr>
    </w:p>
    <w:tbl>
      <w:tblPr>
        <w:tblpPr w:leftFromText="180" w:rightFromText="180" w:vertAnchor="text" w:horzAnchor="margin" w:tblpX="120" w:tblpY="-54"/>
        <w:tblW w:w="924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680"/>
        <w:gridCol w:w="2520"/>
        <w:gridCol w:w="5040"/>
      </w:tblGrid>
      <w:tr w:rsidR="0020700C" w:rsidRPr="00F2161F" w:rsidTr="0040441B">
        <w:trPr>
          <w:tblCellSpacing w:w="0" w:type="dxa"/>
        </w:trPr>
        <w:tc>
          <w:tcPr>
            <w:tcW w:w="1680" w:type="dxa"/>
            <w:tcBorders>
              <w:top w:val="outset" w:sz="6" w:space="0" w:color="auto"/>
              <w:left w:val="outset" w:sz="6" w:space="0" w:color="auto"/>
              <w:bottom w:val="outset" w:sz="6" w:space="0" w:color="auto"/>
              <w:right w:val="outset" w:sz="6" w:space="0" w:color="auto"/>
            </w:tcBorders>
            <w:shd w:val="clear" w:color="auto" w:fill="FF0000"/>
          </w:tcPr>
          <w:p w:rsidR="0020700C" w:rsidRPr="00F2161F" w:rsidRDefault="0020700C" w:rsidP="0040441B">
            <w:pPr>
              <w:jc w:val="center"/>
              <w:rPr>
                <w:rFonts w:ascii="Calibri" w:hAnsi="Calibri" w:cs="Calibri"/>
                <w:b/>
                <w:bCs/>
                <w:color w:val="FFFFFF"/>
                <w:sz w:val="20"/>
                <w:szCs w:val="20"/>
              </w:rPr>
            </w:pPr>
            <w:r w:rsidRPr="00F2161F">
              <w:rPr>
                <w:rFonts w:ascii="Calibri" w:hAnsi="Calibri" w:cs="Calibri"/>
                <w:b/>
                <w:bCs/>
                <w:color w:val="FFFFFF"/>
                <w:sz w:val="20"/>
                <w:szCs w:val="20"/>
              </w:rPr>
              <w:t>Offer</w:t>
            </w:r>
          </w:p>
        </w:tc>
        <w:tc>
          <w:tcPr>
            <w:tcW w:w="2520" w:type="dxa"/>
            <w:tcBorders>
              <w:top w:val="outset" w:sz="6" w:space="0" w:color="auto"/>
              <w:left w:val="outset" w:sz="6" w:space="0" w:color="auto"/>
              <w:bottom w:val="outset" w:sz="6" w:space="0" w:color="auto"/>
              <w:right w:val="outset" w:sz="6" w:space="0" w:color="auto"/>
            </w:tcBorders>
            <w:shd w:val="clear" w:color="auto" w:fill="FF0000"/>
          </w:tcPr>
          <w:p w:rsidR="0020700C" w:rsidRPr="00F2161F" w:rsidRDefault="0020700C" w:rsidP="0040441B">
            <w:pPr>
              <w:jc w:val="center"/>
              <w:rPr>
                <w:rFonts w:ascii="Calibri" w:hAnsi="Calibri" w:cs="Calibri"/>
                <w:b/>
                <w:bCs/>
                <w:color w:val="FFFFFF"/>
                <w:sz w:val="20"/>
                <w:szCs w:val="20"/>
              </w:rPr>
            </w:pPr>
            <w:r w:rsidRPr="00F2161F">
              <w:rPr>
                <w:rFonts w:ascii="Calibri" w:hAnsi="Calibri" w:cs="Calibri"/>
                <w:b/>
                <w:bCs/>
                <w:color w:val="FFFFFF"/>
                <w:sz w:val="20"/>
                <w:szCs w:val="20"/>
              </w:rPr>
              <w:t>Dates</w:t>
            </w:r>
          </w:p>
        </w:tc>
        <w:tc>
          <w:tcPr>
            <w:tcW w:w="5040" w:type="dxa"/>
            <w:tcBorders>
              <w:top w:val="outset" w:sz="6" w:space="0" w:color="auto"/>
              <w:left w:val="outset" w:sz="6" w:space="0" w:color="auto"/>
              <w:bottom w:val="outset" w:sz="6" w:space="0" w:color="auto"/>
            </w:tcBorders>
            <w:shd w:val="clear" w:color="auto" w:fill="FF0000"/>
          </w:tcPr>
          <w:p w:rsidR="0020700C" w:rsidRPr="00F2161F" w:rsidRDefault="0020700C" w:rsidP="0040441B">
            <w:pPr>
              <w:jc w:val="center"/>
              <w:rPr>
                <w:rFonts w:ascii="Calibri" w:hAnsi="Calibri" w:cs="Calibri"/>
                <w:b/>
                <w:color w:val="FFFFFF"/>
                <w:sz w:val="20"/>
                <w:szCs w:val="20"/>
              </w:rPr>
            </w:pPr>
            <w:r w:rsidRPr="00F2161F">
              <w:rPr>
                <w:rFonts w:ascii="Calibri" w:hAnsi="Calibri" w:cs="Calibri"/>
                <w:b/>
                <w:color w:val="FFFFFF"/>
                <w:sz w:val="20"/>
                <w:szCs w:val="20"/>
              </w:rPr>
              <w:t>Terms</w:t>
            </w:r>
          </w:p>
        </w:tc>
      </w:tr>
      <w:tr w:rsidR="0020700C" w:rsidRPr="00F2161F" w:rsidTr="0040441B">
        <w:trPr>
          <w:trHeight w:val="207"/>
          <w:tblCellSpacing w:w="0" w:type="dxa"/>
        </w:trPr>
        <w:tc>
          <w:tcPr>
            <w:tcW w:w="1680" w:type="dxa"/>
            <w:tcBorders>
              <w:top w:val="outset" w:sz="6" w:space="0" w:color="auto"/>
              <w:left w:val="outset" w:sz="6" w:space="0" w:color="auto"/>
              <w:bottom w:val="outset" w:sz="6" w:space="0" w:color="auto"/>
              <w:right w:val="outset" w:sz="6" w:space="0" w:color="auto"/>
            </w:tcBorders>
            <w:vAlign w:val="center"/>
          </w:tcPr>
          <w:p w:rsidR="0020700C" w:rsidRPr="00F2161F" w:rsidRDefault="0020700C" w:rsidP="0040441B">
            <w:pPr>
              <w:jc w:val="center"/>
              <w:rPr>
                <w:rFonts w:ascii="Calibri" w:eastAsia="Calibri" w:hAnsi="Calibri" w:cs="Calibri"/>
                <w:sz w:val="20"/>
                <w:szCs w:val="20"/>
              </w:rPr>
            </w:pPr>
            <w:r w:rsidRPr="00F2161F">
              <w:rPr>
                <w:rFonts w:ascii="Calibri" w:eastAsia="Calibri" w:hAnsi="Calibri" w:cs="Calibri"/>
                <w:sz w:val="20"/>
                <w:szCs w:val="20"/>
              </w:rPr>
              <w:t>20% discount on dining, spa and golf.</w:t>
            </w:r>
          </w:p>
        </w:tc>
        <w:tc>
          <w:tcPr>
            <w:tcW w:w="2520" w:type="dxa"/>
            <w:tcBorders>
              <w:top w:val="outset" w:sz="6" w:space="0" w:color="auto"/>
              <w:left w:val="outset" w:sz="6" w:space="0" w:color="auto"/>
              <w:bottom w:val="outset" w:sz="6" w:space="0" w:color="auto"/>
              <w:right w:val="outset" w:sz="6" w:space="0" w:color="auto"/>
            </w:tcBorders>
            <w:vAlign w:val="center"/>
          </w:tcPr>
          <w:p w:rsidR="0020700C" w:rsidRPr="00F2161F" w:rsidRDefault="0020700C" w:rsidP="0040441B">
            <w:pPr>
              <w:jc w:val="center"/>
              <w:rPr>
                <w:rFonts w:ascii="Calibri" w:eastAsia="Calibri" w:hAnsi="Calibri" w:cs="Calibri"/>
                <w:sz w:val="20"/>
                <w:szCs w:val="20"/>
              </w:rPr>
            </w:pPr>
            <w:r>
              <w:rPr>
                <w:rFonts w:ascii="Calibri" w:hAnsi="Calibri" w:cs="Calibri"/>
                <w:sz w:val="20"/>
                <w:szCs w:val="20"/>
              </w:rPr>
              <w:t>January 1, 2016- March 31, 2017</w:t>
            </w:r>
          </w:p>
        </w:tc>
        <w:tc>
          <w:tcPr>
            <w:tcW w:w="5040" w:type="dxa"/>
            <w:tcBorders>
              <w:top w:val="outset" w:sz="6" w:space="0" w:color="auto"/>
              <w:left w:val="outset" w:sz="6" w:space="0" w:color="auto"/>
              <w:bottom w:val="outset" w:sz="6" w:space="0" w:color="auto"/>
            </w:tcBorders>
          </w:tcPr>
          <w:p w:rsidR="0020700C" w:rsidRPr="00F2161F" w:rsidRDefault="0020700C" w:rsidP="0040441B">
            <w:pPr>
              <w:rPr>
                <w:rFonts w:ascii="Calibri" w:eastAsia="Calibri" w:hAnsi="Calibri" w:cs="Calibri"/>
                <w:sz w:val="20"/>
                <w:szCs w:val="20"/>
              </w:rPr>
            </w:pPr>
            <w:r w:rsidRPr="00F2161F">
              <w:rPr>
                <w:rFonts w:ascii="Calibri" w:eastAsia="Calibri" w:hAnsi="Calibri" w:cs="Calibri"/>
                <w:sz w:val="20"/>
                <w:szCs w:val="20"/>
              </w:rPr>
              <w:t>Spa discount valid on 60 minute treatments only.</w:t>
            </w:r>
          </w:p>
          <w:p w:rsidR="0020700C" w:rsidRPr="00F2161F" w:rsidRDefault="0020700C" w:rsidP="0040441B">
            <w:pPr>
              <w:rPr>
                <w:rFonts w:ascii="Calibri" w:eastAsia="Calibri" w:hAnsi="Calibri" w:cs="Calibri"/>
                <w:sz w:val="20"/>
                <w:szCs w:val="20"/>
              </w:rPr>
            </w:pPr>
            <w:r w:rsidRPr="00F2161F">
              <w:rPr>
                <w:rFonts w:ascii="Calibri" w:eastAsia="Calibri" w:hAnsi="Calibri" w:cs="Calibri"/>
                <w:sz w:val="20"/>
                <w:szCs w:val="20"/>
              </w:rPr>
              <w:t>Golf discount valid on green fees.</w:t>
            </w:r>
          </w:p>
          <w:p w:rsidR="0020700C" w:rsidRPr="00F2161F" w:rsidRDefault="0020700C" w:rsidP="0040441B">
            <w:pPr>
              <w:rPr>
                <w:rFonts w:ascii="Calibri" w:eastAsia="Calibri" w:hAnsi="Calibri" w:cs="Calibri"/>
                <w:sz w:val="20"/>
                <w:szCs w:val="20"/>
              </w:rPr>
            </w:pPr>
            <w:r w:rsidRPr="00F2161F">
              <w:rPr>
                <w:rFonts w:ascii="Calibri" w:eastAsia="Calibri" w:hAnsi="Calibri" w:cs="Calibri"/>
                <w:sz w:val="20"/>
                <w:szCs w:val="20"/>
              </w:rPr>
              <w:t>Dining discount not valid for sushi bar or Fisherman’s Landing.</w:t>
            </w:r>
          </w:p>
        </w:tc>
      </w:tr>
    </w:tbl>
    <w:p w:rsidR="0020700C" w:rsidRPr="00F2161F" w:rsidRDefault="0020700C" w:rsidP="0020700C">
      <w:pPr>
        <w:tabs>
          <w:tab w:val="left" w:pos="1650"/>
        </w:tabs>
        <w:rPr>
          <w:rFonts w:ascii="Calibri" w:hAnsi="Calibri" w:cs="Calibri"/>
          <w:b/>
          <w:sz w:val="20"/>
          <w:szCs w:val="20"/>
          <w:highlight w:val="yellow"/>
          <w:u w:val="single"/>
        </w:rPr>
      </w:pPr>
    </w:p>
    <w:p w:rsidR="0020700C" w:rsidRPr="00F2161F" w:rsidRDefault="0020700C" w:rsidP="0020700C">
      <w:pPr>
        <w:tabs>
          <w:tab w:val="left" w:pos="1650"/>
        </w:tabs>
        <w:rPr>
          <w:rFonts w:ascii="Calibri" w:hAnsi="Calibri" w:cs="Calibri"/>
          <w:b/>
          <w:sz w:val="20"/>
          <w:szCs w:val="20"/>
          <w:highlight w:val="yellow"/>
          <w:u w:val="single"/>
        </w:rPr>
      </w:pPr>
    </w:p>
    <w:p w:rsidR="0020700C" w:rsidRPr="00F2161F" w:rsidRDefault="0020700C" w:rsidP="0020700C">
      <w:pPr>
        <w:tabs>
          <w:tab w:val="left" w:pos="1650"/>
        </w:tabs>
        <w:rPr>
          <w:rFonts w:ascii="Calibri" w:hAnsi="Calibri" w:cs="Calibri"/>
          <w:b/>
          <w:sz w:val="20"/>
          <w:szCs w:val="20"/>
          <w:u w:val="single"/>
        </w:rPr>
      </w:pPr>
      <w:r w:rsidRPr="00F2161F">
        <w:rPr>
          <w:rFonts w:ascii="Calibri" w:hAnsi="Calibri" w:cs="Calibri"/>
          <w:b/>
          <w:sz w:val="20"/>
          <w:szCs w:val="20"/>
          <w:u w:val="single"/>
        </w:rPr>
        <w:t>MEALS</w:t>
      </w:r>
    </w:p>
    <w:p w:rsidR="0020700C" w:rsidRPr="00F2161F" w:rsidRDefault="0020700C" w:rsidP="0020700C">
      <w:pPr>
        <w:numPr>
          <w:ilvl w:val="0"/>
          <w:numId w:val="8"/>
        </w:numPr>
        <w:rPr>
          <w:rFonts w:ascii="Calibri" w:hAnsi="Calibri" w:cs="Calibri"/>
          <w:sz w:val="20"/>
          <w:szCs w:val="20"/>
        </w:rPr>
      </w:pPr>
      <w:r w:rsidRPr="00F2161F">
        <w:rPr>
          <w:rFonts w:ascii="Calibri" w:hAnsi="Calibri" w:cs="Calibri"/>
          <w:sz w:val="20"/>
          <w:szCs w:val="20"/>
        </w:rPr>
        <w:t>Prices are inclusive of tax and gratuity.   Meal coupons (if applicable) presented to guest at check in.</w:t>
      </w:r>
    </w:p>
    <w:p w:rsidR="0020700C" w:rsidRPr="00F2161F" w:rsidRDefault="0020700C" w:rsidP="0020700C">
      <w:pPr>
        <w:tabs>
          <w:tab w:val="left" w:pos="1650"/>
        </w:tabs>
        <w:rPr>
          <w:rFonts w:ascii="Calibri" w:hAnsi="Calibri" w:cs="Calibri"/>
          <w:sz w:val="20"/>
          <w:szCs w:val="20"/>
        </w:rPr>
      </w:pPr>
      <w:r w:rsidRPr="00F2161F">
        <w:rPr>
          <w:rFonts w:ascii="Calibri" w:hAnsi="Calibri" w:cs="Calibri"/>
          <w:sz w:val="20"/>
          <w:szCs w:val="20"/>
        </w:rPr>
        <w:t xml:space="preserve"> </w:t>
      </w:r>
    </w:p>
    <w:tbl>
      <w:tblPr>
        <w:tblpPr w:leftFromText="180" w:rightFromText="180" w:vertAnchor="text" w:horzAnchor="margin" w:tblpY="-54"/>
        <w:tblW w:w="762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660"/>
        <w:gridCol w:w="1080"/>
        <w:gridCol w:w="2880"/>
      </w:tblGrid>
      <w:tr w:rsidR="0020700C" w:rsidRPr="00F2161F" w:rsidTr="0040441B">
        <w:trPr>
          <w:trHeight w:val="285"/>
          <w:tblCellSpacing w:w="0" w:type="dxa"/>
        </w:trPr>
        <w:tc>
          <w:tcPr>
            <w:tcW w:w="3660" w:type="dxa"/>
            <w:tcBorders>
              <w:top w:val="outset" w:sz="6" w:space="0" w:color="auto"/>
              <w:left w:val="outset" w:sz="6" w:space="0" w:color="auto"/>
              <w:bottom w:val="outset" w:sz="6" w:space="0" w:color="auto"/>
              <w:right w:val="outset" w:sz="6" w:space="0" w:color="auto"/>
            </w:tcBorders>
            <w:shd w:val="clear" w:color="auto" w:fill="E6E6E6"/>
          </w:tcPr>
          <w:p w:rsidR="0020700C" w:rsidRPr="00F2161F" w:rsidRDefault="0020700C" w:rsidP="0040441B">
            <w:pPr>
              <w:jc w:val="center"/>
              <w:rPr>
                <w:rFonts w:ascii="Calibri" w:hAnsi="Calibri" w:cs="Calibri"/>
                <w:b/>
                <w:bCs/>
                <w:sz w:val="20"/>
                <w:szCs w:val="20"/>
              </w:rPr>
            </w:pPr>
            <w:r w:rsidRPr="00F2161F">
              <w:rPr>
                <w:rFonts w:ascii="Calibri" w:hAnsi="Calibri" w:cs="Calibri"/>
                <w:b/>
                <w:bCs/>
                <w:sz w:val="20"/>
                <w:szCs w:val="20"/>
              </w:rPr>
              <w:t>Breakfast</w:t>
            </w:r>
          </w:p>
        </w:tc>
        <w:tc>
          <w:tcPr>
            <w:tcW w:w="1080" w:type="dxa"/>
            <w:tcBorders>
              <w:top w:val="outset" w:sz="6" w:space="0" w:color="auto"/>
              <w:left w:val="outset" w:sz="6" w:space="0" w:color="auto"/>
              <w:bottom w:val="outset" w:sz="6" w:space="0" w:color="auto"/>
              <w:right w:val="outset" w:sz="6" w:space="0" w:color="auto"/>
            </w:tcBorders>
            <w:shd w:val="clear" w:color="auto" w:fill="E6E6E6"/>
          </w:tcPr>
          <w:p w:rsidR="0020700C" w:rsidRPr="00F2161F" w:rsidRDefault="0020700C" w:rsidP="0040441B">
            <w:pPr>
              <w:jc w:val="center"/>
              <w:rPr>
                <w:rFonts w:ascii="Calibri" w:hAnsi="Calibri" w:cs="Calibri"/>
                <w:b/>
                <w:bCs/>
                <w:sz w:val="20"/>
                <w:szCs w:val="20"/>
              </w:rPr>
            </w:pPr>
            <w:r w:rsidRPr="00F2161F">
              <w:rPr>
                <w:rFonts w:ascii="Calibri" w:hAnsi="Calibri" w:cs="Calibri"/>
                <w:b/>
                <w:sz w:val="20"/>
                <w:szCs w:val="20"/>
              </w:rPr>
              <w:t>Lunch</w:t>
            </w:r>
          </w:p>
        </w:tc>
        <w:tc>
          <w:tcPr>
            <w:tcW w:w="2880" w:type="dxa"/>
            <w:tcBorders>
              <w:top w:val="outset" w:sz="6" w:space="0" w:color="auto"/>
              <w:left w:val="outset" w:sz="6" w:space="0" w:color="auto"/>
              <w:bottom w:val="outset" w:sz="6" w:space="0" w:color="auto"/>
              <w:right w:val="outset" w:sz="6" w:space="0" w:color="auto"/>
            </w:tcBorders>
            <w:shd w:val="clear" w:color="auto" w:fill="E6E6E6"/>
          </w:tcPr>
          <w:p w:rsidR="0020700C" w:rsidRPr="00F2161F" w:rsidRDefault="0020700C" w:rsidP="0040441B">
            <w:pPr>
              <w:jc w:val="center"/>
              <w:rPr>
                <w:rFonts w:ascii="Calibri" w:hAnsi="Calibri" w:cs="Calibri"/>
                <w:b/>
                <w:sz w:val="20"/>
                <w:szCs w:val="20"/>
              </w:rPr>
            </w:pPr>
            <w:r w:rsidRPr="00F2161F">
              <w:rPr>
                <w:rFonts w:ascii="Calibri" w:hAnsi="Calibri" w:cs="Calibri"/>
                <w:b/>
                <w:sz w:val="20"/>
                <w:szCs w:val="20"/>
              </w:rPr>
              <w:t>Dinner</w:t>
            </w:r>
          </w:p>
        </w:tc>
      </w:tr>
      <w:tr w:rsidR="0020700C" w:rsidRPr="00F2161F" w:rsidTr="0040441B">
        <w:trPr>
          <w:trHeight w:val="207"/>
          <w:tblCellSpacing w:w="0" w:type="dxa"/>
        </w:trPr>
        <w:tc>
          <w:tcPr>
            <w:tcW w:w="3660" w:type="dxa"/>
            <w:tcBorders>
              <w:top w:val="outset" w:sz="6" w:space="0" w:color="auto"/>
              <w:left w:val="outset" w:sz="6" w:space="0" w:color="auto"/>
              <w:bottom w:val="outset" w:sz="6" w:space="0" w:color="auto"/>
              <w:right w:val="outset" w:sz="6" w:space="0" w:color="auto"/>
            </w:tcBorders>
            <w:vAlign w:val="center"/>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 xml:space="preserve">$25 inclusive </w:t>
            </w:r>
          </w:p>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Includes breakfast buffet in Rockwood Gri</w:t>
            </w:r>
            <w:r>
              <w:rPr>
                <w:rFonts w:ascii="Calibri" w:hAnsi="Calibri" w:cs="Calibri"/>
                <w:sz w:val="20"/>
                <w:szCs w:val="20"/>
              </w:rPr>
              <w:t>l</w:t>
            </w:r>
            <w:r w:rsidRPr="00F2161F">
              <w:rPr>
                <w:rFonts w:ascii="Calibri" w:hAnsi="Calibri" w:cs="Calibri"/>
                <w:sz w:val="20"/>
                <w:szCs w:val="20"/>
              </w:rPr>
              <w:t>l</w:t>
            </w:r>
          </w:p>
        </w:tc>
        <w:tc>
          <w:tcPr>
            <w:tcW w:w="1080" w:type="dxa"/>
            <w:tcBorders>
              <w:top w:val="outset" w:sz="6" w:space="0" w:color="auto"/>
              <w:left w:val="outset" w:sz="6" w:space="0" w:color="auto"/>
              <w:bottom w:val="outset" w:sz="6" w:space="0" w:color="auto"/>
              <w:right w:val="outset" w:sz="6" w:space="0" w:color="auto"/>
            </w:tcBorders>
            <w:vAlign w:val="center"/>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N/A</w:t>
            </w:r>
          </w:p>
        </w:tc>
        <w:tc>
          <w:tcPr>
            <w:tcW w:w="2880" w:type="dxa"/>
            <w:tcBorders>
              <w:top w:val="outset" w:sz="6" w:space="0" w:color="auto"/>
              <w:left w:val="outset" w:sz="6" w:space="0" w:color="auto"/>
              <w:bottom w:val="outset" w:sz="6" w:space="0" w:color="auto"/>
              <w:right w:val="outset" w:sz="6" w:space="0" w:color="auto"/>
            </w:tcBorders>
            <w:vAlign w:val="center"/>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N/A</w:t>
            </w:r>
          </w:p>
        </w:tc>
      </w:tr>
    </w:tbl>
    <w:p w:rsidR="0020700C" w:rsidRPr="00F2161F" w:rsidRDefault="0020700C" w:rsidP="0020700C">
      <w:pPr>
        <w:tabs>
          <w:tab w:val="left" w:pos="1650"/>
        </w:tabs>
        <w:rPr>
          <w:rFonts w:ascii="Calibri" w:hAnsi="Calibri" w:cs="Calibri"/>
          <w:b/>
          <w:sz w:val="20"/>
          <w:szCs w:val="20"/>
          <w:u w:val="single"/>
        </w:rPr>
      </w:pPr>
    </w:p>
    <w:p w:rsidR="0020700C" w:rsidRPr="00F2161F" w:rsidRDefault="0020700C" w:rsidP="0020700C">
      <w:pPr>
        <w:tabs>
          <w:tab w:val="left" w:pos="1650"/>
        </w:tabs>
        <w:rPr>
          <w:rFonts w:ascii="Calibri" w:hAnsi="Calibri" w:cs="Calibri"/>
          <w:b/>
          <w:sz w:val="20"/>
          <w:szCs w:val="20"/>
          <w:u w:val="single"/>
        </w:rPr>
      </w:pPr>
    </w:p>
    <w:p w:rsidR="0020700C" w:rsidRPr="00F2161F" w:rsidRDefault="0020700C" w:rsidP="0020700C">
      <w:pPr>
        <w:rPr>
          <w:rFonts w:ascii="Calibri" w:hAnsi="Calibri" w:cs="Calibri"/>
          <w:sz w:val="20"/>
          <w:szCs w:val="20"/>
        </w:rPr>
      </w:pPr>
    </w:p>
    <w:p w:rsidR="0020700C" w:rsidRPr="00F2161F" w:rsidRDefault="0020700C" w:rsidP="0020700C">
      <w:pPr>
        <w:tabs>
          <w:tab w:val="left" w:pos="1650"/>
        </w:tabs>
        <w:rPr>
          <w:rFonts w:ascii="Calibri" w:hAnsi="Calibri" w:cs="Calibri"/>
          <w:b/>
          <w:sz w:val="20"/>
          <w:szCs w:val="20"/>
          <w:u w:val="single"/>
        </w:rPr>
      </w:pPr>
    </w:p>
    <w:p w:rsidR="0020700C" w:rsidRPr="00F2161F" w:rsidRDefault="0020700C" w:rsidP="0020700C">
      <w:pPr>
        <w:tabs>
          <w:tab w:val="left" w:pos="1650"/>
        </w:tabs>
        <w:rPr>
          <w:rFonts w:ascii="Calibri" w:hAnsi="Calibri" w:cs="Calibri"/>
          <w:b/>
          <w:sz w:val="20"/>
          <w:szCs w:val="20"/>
          <w:u w:val="single"/>
        </w:rPr>
      </w:pPr>
    </w:p>
    <w:p w:rsidR="0020700C" w:rsidRDefault="0020700C" w:rsidP="0020700C">
      <w:pPr>
        <w:tabs>
          <w:tab w:val="left" w:pos="1650"/>
        </w:tabs>
        <w:rPr>
          <w:rFonts w:ascii="Calibri" w:hAnsi="Calibri" w:cs="Calibri"/>
          <w:b/>
          <w:sz w:val="20"/>
          <w:szCs w:val="20"/>
          <w:u w:val="single"/>
        </w:rPr>
      </w:pPr>
    </w:p>
    <w:p w:rsidR="0020700C" w:rsidRDefault="0020700C" w:rsidP="0020700C">
      <w:pPr>
        <w:tabs>
          <w:tab w:val="left" w:pos="1650"/>
        </w:tabs>
        <w:rPr>
          <w:rFonts w:ascii="Calibri" w:hAnsi="Calibri" w:cs="Calibri"/>
          <w:b/>
          <w:sz w:val="20"/>
          <w:szCs w:val="20"/>
          <w:u w:val="single"/>
        </w:rPr>
      </w:pPr>
    </w:p>
    <w:p w:rsidR="0020700C" w:rsidRDefault="0020700C" w:rsidP="0020700C">
      <w:pPr>
        <w:tabs>
          <w:tab w:val="left" w:pos="1650"/>
        </w:tabs>
        <w:rPr>
          <w:rFonts w:ascii="Calibri" w:hAnsi="Calibri" w:cs="Calibri"/>
          <w:b/>
          <w:sz w:val="20"/>
          <w:szCs w:val="20"/>
          <w:u w:val="single"/>
        </w:rPr>
      </w:pPr>
    </w:p>
    <w:p w:rsidR="0020700C" w:rsidRDefault="0020700C" w:rsidP="0020700C">
      <w:pPr>
        <w:tabs>
          <w:tab w:val="left" w:pos="1650"/>
        </w:tabs>
        <w:rPr>
          <w:rFonts w:ascii="Calibri" w:hAnsi="Calibri" w:cs="Calibri"/>
          <w:b/>
          <w:sz w:val="20"/>
          <w:szCs w:val="20"/>
          <w:u w:val="single"/>
        </w:rPr>
      </w:pPr>
    </w:p>
    <w:p w:rsidR="0020700C" w:rsidRDefault="0020700C" w:rsidP="0020700C">
      <w:pPr>
        <w:tabs>
          <w:tab w:val="left" w:pos="1650"/>
        </w:tabs>
        <w:rPr>
          <w:rFonts w:ascii="Calibri" w:hAnsi="Calibri" w:cs="Calibri"/>
          <w:b/>
          <w:sz w:val="20"/>
          <w:szCs w:val="20"/>
          <w:u w:val="single"/>
        </w:rPr>
      </w:pPr>
    </w:p>
    <w:p w:rsidR="0020700C" w:rsidRPr="00F2161F" w:rsidRDefault="0020700C" w:rsidP="0020700C">
      <w:pPr>
        <w:tabs>
          <w:tab w:val="left" w:pos="1650"/>
        </w:tabs>
        <w:rPr>
          <w:rFonts w:ascii="Calibri" w:hAnsi="Calibri" w:cs="Calibri"/>
          <w:sz w:val="20"/>
          <w:szCs w:val="20"/>
        </w:rPr>
      </w:pPr>
      <w:r w:rsidRPr="00F2161F">
        <w:rPr>
          <w:rFonts w:ascii="Calibri" w:hAnsi="Calibri" w:cs="Calibri"/>
          <w:b/>
          <w:sz w:val="20"/>
          <w:szCs w:val="20"/>
          <w:u w:val="single"/>
        </w:rPr>
        <w:lastRenderedPageBreak/>
        <w:t xml:space="preserve">OTHER FEES:  </w:t>
      </w:r>
    </w:p>
    <w:p w:rsidR="0020700C" w:rsidRPr="00F2161F" w:rsidRDefault="0020700C" w:rsidP="0020700C">
      <w:pPr>
        <w:tabs>
          <w:tab w:val="left" w:pos="1650"/>
        </w:tabs>
        <w:rPr>
          <w:rFonts w:ascii="Calibri" w:hAnsi="Calibri" w:cs="Calibri"/>
          <w:sz w:val="20"/>
          <w:szCs w:val="20"/>
        </w:rPr>
      </w:pPr>
    </w:p>
    <w:tbl>
      <w:tblPr>
        <w:tblpPr w:leftFromText="180" w:rightFromText="180" w:vertAnchor="text" w:horzAnchor="margin" w:tblpX="60" w:tblpY="-54"/>
        <w:tblW w:w="948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199"/>
        <w:gridCol w:w="2325"/>
        <w:gridCol w:w="3406"/>
        <w:gridCol w:w="1550"/>
      </w:tblGrid>
      <w:tr w:rsidR="0020700C" w:rsidRPr="00F2161F" w:rsidTr="0040441B">
        <w:trPr>
          <w:tblCellSpacing w:w="0" w:type="dxa"/>
        </w:trPr>
        <w:tc>
          <w:tcPr>
            <w:tcW w:w="2199" w:type="dxa"/>
            <w:tcBorders>
              <w:top w:val="outset" w:sz="6" w:space="0" w:color="auto"/>
              <w:bottom w:val="outset" w:sz="6" w:space="0" w:color="auto"/>
              <w:right w:val="outset" w:sz="6" w:space="0" w:color="auto"/>
            </w:tcBorders>
            <w:shd w:val="clear" w:color="auto" w:fill="E6E6E6"/>
          </w:tcPr>
          <w:p w:rsidR="0020700C" w:rsidRPr="00F2161F" w:rsidRDefault="0020700C" w:rsidP="0040441B">
            <w:pPr>
              <w:jc w:val="center"/>
              <w:rPr>
                <w:rFonts w:ascii="Calibri" w:hAnsi="Calibri" w:cs="Calibri"/>
                <w:b/>
                <w:sz w:val="20"/>
                <w:szCs w:val="20"/>
              </w:rPr>
            </w:pPr>
            <w:r w:rsidRPr="00F2161F">
              <w:rPr>
                <w:rFonts w:ascii="Calibri" w:hAnsi="Calibri" w:cs="Calibri"/>
                <w:b/>
                <w:sz w:val="20"/>
                <w:szCs w:val="20"/>
              </w:rPr>
              <w:t>Valet Parking</w:t>
            </w:r>
          </w:p>
        </w:tc>
        <w:tc>
          <w:tcPr>
            <w:tcW w:w="2325" w:type="dxa"/>
            <w:tcBorders>
              <w:top w:val="outset" w:sz="6" w:space="0" w:color="auto"/>
              <w:bottom w:val="outset" w:sz="6" w:space="0" w:color="auto"/>
              <w:right w:val="outset" w:sz="6" w:space="0" w:color="auto"/>
            </w:tcBorders>
            <w:shd w:val="clear" w:color="auto" w:fill="E6E6E6"/>
            <w:vAlign w:val="center"/>
          </w:tcPr>
          <w:p w:rsidR="0020700C" w:rsidRPr="00F2161F" w:rsidRDefault="0020700C" w:rsidP="0040441B">
            <w:pPr>
              <w:jc w:val="center"/>
              <w:rPr>
                <w:rFonts w:ascii="Calibri" w:hAnsi="Calibri" w:cs="Calibri"/>
                <w:b/>
                <w:sz w:val="20"/>
                <w:szCs w:val="20"/>
              </w:rPr>
            </w:pPr>
            <w:proofErr w:type="spellStart"/>
            <w:r w:rsidRPr="00F2161F">
              <w:rPr>
                <w:rFonts w:ascii="Calibri" w:hAnsi="Calibri" w:cs="Calibri"/>
                <w:b/>
                <w:sz w:val="20"/>
                <w:szCs w:val="20"/>
              </w:rPr>
              <w:t>Self Parking</w:t>
            </w:r>
            <w:proofErr w:type="spellEnd"/>
          </w:p>
        </w:tc>
        <w:tc>
          <w:tcPr>
            <w:tcW w:w="3406" w:type="dxa"/>
            <w:tcBorders>
              <w:top w:val="outset" w:sz="6" w:space="0" w:color="auto"/>
              <w:left w:val="outset" w:sz="6" w:space="0" w:color="auto"/>
              <w:bottom w:val="outset" w:sz="6" w:space="0" w:color="auto"/>
              <w:right w:val="outset" w:sz="6" w:space="0" w:color="auto"/>
            </w:tcBorders>
            <w:shd w:val="clear" w:color="auto" w:fill="E6E6E6"/>
          </w:tcPr>
          <w:p w:rsidR="0020700C" w:rsidRPr="00F2161F" w:rsidRDefault="0020700C" w:rsidP="0040441B">
            <w:pPr>
              <w:jc w:val="center"/>
              <w:rPr>
                <w:rFonts w:ascii="Calibri" w:hAnsi="Calibri" w:cs="Calibri"/>
                <w:b/>
                <w:bCs/>
                <w:sz w:val="20"/>
                <w:szCs w:val="20"/>
              </w:rPr>
            </w:pPr>
            <w:r w:rsidRPr="00F2161F">
              <w:rPr>
                <w:rFonts w:ascii="Calibri" w:hAnsi="Calibri" w:cs="Calibri"/>
                <w:b/>
                <w:bCs/>
                <w:sz w:val="20"/>
                <w:szCs w:val="20"/>
              </w:rPr>
              <w:t>Rollaway</w:t>
            </w:r>
          </w:p>
        </w:tc>
        <w:tc>
          <w:tcPr>
            <w:tcW w:w="1550" w:type="dxa"/>
            <w:tcBorders>
              <w:top w:val="outset" w:sz="6" w:space="0" w:color="auto"/>
              <w:left w:val="outset" w:sz="6" w:space="0" w:color="auto"/>
              <w:bottom w:val="outset" w:sz="6" w:space="0" w:color="auto"/>
              <w:right w:val="outset" w:sz="6" w:space="0" w:color="auto"/>
            </w:tcBorders>
            <w:shd w:val="clear" w:color="auto" w:fill="E6E6E6"/>
          </w:tcPr>
          <w:p w:rsidR="0020700C" w:rsidRPr="00F2161F" w:rsidRDefault="0020700C" w:rsidP="0040441B">
            <w:pPr>
              <w:jc w:val="center"/>
              <w:rPr>
                <w:rFonts w:ascii="Calibri" w:hAnsi="Calibri" w:cs="Calibri"/>
                <w:b/>
                <w:bCs/>
                <w:sz w:val="20"/>
                <w:szCs w:val="20"/>
              </w:rPr>
            </w:pPr>
            <w:r w:rsidRPr="00F2161F">
              <w:rPr>
                <w:rFonts w:ascii="Calibri" w:hAnsi="Calibri" w:cs="Calibri"/>
                <w:b/>
                <w:bCs/>
                <w:sz w:val="20"/>
                <w:szCs w:val="20"/>
              </w:rPr>
              <w:t>Resort Fee</w:t>
            </w:r>
          </w:p>
        </w:tc>
      </w:tr>
      <w:tr w:rsidR="0020700C" w:rsidRPr="00F2161F" w:rsidTr="0040441B">
        <w:trPr>
          <w:trHeight w:val="207"/>
          <w:tblCellSpacing w:w="0" w:type="dxa"/>
        </w:trPr>
        <w:tc>
          <w:tcPr>
            <w:tcW w:w="2199" w:type="dxa"/>
            <w:tcBorders>
              <w:top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$27</w:t>
            </w:r>
          </w:p>
        </w:tc>
        <w:tc>
          <w:tcPr>
            <w:tcW w:w="2325" w:type="dxa"/>
            <w:tcBorders>
              <w:top w:val="outset" w:sz="6" w:space="0" w:color="auto"/>
              <w:bottom w:val="outset" w:sz="6" w:space="0" w:color="auto"/>
              <w:right w:val="outset" w:sz="6" w:space="0" w:color="auto"/>
            </w:tcBorders>
            <w:vAlign w:val="center"/>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$17</w:t>
            </w:r>
          </w:p>
        </w:tc>
        <w:tc>
          <w:tcPr>
            <w:tcW w:w="3406" w:type="dxa"/>
            <w:tcBorders>
              <w:top w:val="outset" w:sz="6" w:space="0" w:color="auto"/>
              <w:left w:val="outset" w:sz="6" w:space="0" w:color="auto"/>
              <w:bottom w:val="outset" w:sz="6" w:space="0" w:color="auto"/>
              <w:right w:val="outset" w:sz="6" w:space="0" w:color="auto"/>
            </w:tcBorders>
            <w:vAlign w:val="center"/>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N/C</w:t>
            </w:r>
          </w:p>
        </w:tc>
        <w:tc>
          <w:tcPr>
            <w:tcW w:w="1550" w:type="dxa"/>
            <w:tcBorders>
              <w:top w:val="outset" w:sz="6" w:space="0" w:color="auto"/>
              <w:left w:val="outset" w:sz="6" w:space="0" w:color="auto"/>
              <w:bottom w:val="outset" w:sz="6" w:space="0" w:color="auto"/>
              <w:right w:val="outset" w:sz="6" w:space="0" w:color="auto"/>
            </w:tcBorders>
            <w:vAlign w:val="center"/>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$30- opt-in</w:t>
            </w:r>
          </w:p>
        </w:tc>
      </w:tr>
    </w:tbl>
    <w:p w:rsidR="0020700C" w:rsidRPr="00F2161F" w:rsidRDefault="0020700C" w:rsidP="0020700C">
      <w:pPr>
        <w:rPr>
          <w:rFonts w:ascii="Calibri" w:hAnsi="Calibri" w:cs="Calibri"/>
          <w:sz w:val="20"/>
          <w:szCs w:val="20"/>
        </w:rPr>
      </w:pPr>
      <w:r w:rsidRPr="00F2161F">
        <w:rPr>
          <w:rFonts w:ascii="Calibri" w:hAnsi="Calibri" w:cs="Calibri"/>
          <w:sz w:val="20"/>
          <w:szCs w:val="20"/>
        </w:rPr>
        <w:t>*Guest has the option to opt in and pay for Resort Fee during check-in at front desk, otherwise will pay for each item below on a per-use basis</w:t>
      </w:r>
      <w:proofErr w:type="gramStart"/>
      <w:r w:rsidRPr="00F2161F">
        <w:rPr>
          <w:rFonts w:ascii="Calibri" w:hAnsi="Calibri" w:cs="Calibri"/>
          <w:sz w:val="20"/>
          <w:szCs w:val="20"/>
        </w:rPr>
        <w:t>..</w:t>
      </w:r>
      <w:proofErr w:type="gramEnd"/>
      <w:r w:rsidRPr="00F2161F">
        <w:rPr>
          <w:rFonts w:ascii="Calibri" w:hAnsi="Calibri" w:cs="Calibri"/>
          <w:sz w:val="20"/>
          <w:szCs w:val="20"/>
        </w:rPr>
        <w:t xml:space="preserve"> </w:t>
      </w:r>
    </w:p>
    <w:p w:rsidR="0020700C" w:rsidRPr="00F2161F" w:rsidRDefault="0020700C" w:rsidP="0020700C">
      <w:pPr>
        <w:rPr>
          <w:rFonts w:ascii="Calibri" w:hAnsi="Calibri" w:cs="Calibri"/>
          <w:sz w:val="20"/>
          <w:szCs w:val="20"/>
        </w:rPr>
      </w:pPr>
      <w:r w:rsidRPr="00F2161F">
        <w:rPr>
          <w:rFonts w:ascii="Calibri" w:hAnsi="Calibri" w:cs="Calibri"/>
          <w:sz w:val="20"/>
          <w:szCs w:val="20"/>
        </w:rPr>
        <w:t>Resort Fee includes:</w:t>
      </w:r>
    </w:p>
    <w:p w:rsidR="0020700C" w:rsidRPr="00F2161F" w:rsidRDefault="0020700C" w:rsidP="0020700C">
      <w:pPr>
        <w:rPr>
          <w:rFonts w:ascii="Calibri" w:hAnsi="Calibri" w:cs="Calibri"/>
          <w:sz w:val="20"/>
          <w:szCs w:val="20"/>
        </w:rPr>
      </w:pPr>
      <w:r w:rsidRPr="00F2161F">
        <w:rPr>
          <w:rFonts w:ascii="Calibri" w:hAnsi="Calibri" w:cs="Calibri"/>
          <w:sz w:val="20"/>
          <w:szCs w:val="20"/>
        </w:rPr>
        <w:t>Enhanced wireless high speed internet access in guest room</w:t>
      </w:r>
    </w:p>
    <w:p w:rsidR="0020700C" w:rsidRPr="00F2161F" w:rsidRDefault="0020700C" w:rsidP="0020700C">
      <w:pPr>
        <w:rPr>
          <w:rFonts w:ascii="Calibri" w:hAnsi="Calibri" w:cs="Calibri"/>
          <w:sz w:val="20"/>
          <w:szCs w:val="20"/>
        </w:rPr>
      </w:pPr>
      <w:r w:rsidRPr="00F2161F">
        <w:rPr>
          <w:rFonts w:ascii="Calibri" w:hAnsi="Calibri" w:cs="Calibri"/>
          <w:sz w:val="20"/>
          <w:szCs w:val="20"/>
        </w:rPr>
        <w:t>Local Calls</w:t>
      </w:r>
    </w:p>
    <w:p w:rsidR="0020700C" w:rsidRPr="00F2161F" w:rsidRDefault="0020700C" w:rsidP="0020700C">
      <w:pPr>
        <w:rPr>
          <w:rFonts w:ascii="Calibri" w:hAnsi="Calibri" w:cs="Calibri"/>
          <w:sz w:val="20"/>
          <w:szCs w:val="20"/>
        </w:rPr>
      </w:pPr>
      <w:proofErr w:type="spellStart"/>
      <w:r w:rsidRPr="00F2161F">
        <w:rPr>
          <w:rFonts w:ascii="Calibri" w:hAnsi="Calibri" w:cs="Calibri"/>
          <w:sz w:val="20"/>
          <w:szCs w:val="20"/>
        </w:rPr>
        <w:t>Self Parking</w:t>
      </w:r>
      <w:proofErr w:type="spellEnd"/>
    </w:p>
    <w:p w:rsidR="0020700C" w:rsidRPr="00F2161F" w:rsidRDefault="0020700C" w:rsidP="0020700C">
      <w:pPr>
        <w:rPr>
          <w:rFonts w:ascii="Calibri" w:hAnsi="Calibri" w:cs="Calibri"/>
          <w:sz w:val="20"/>
          <w:szCs w:val="20"/>
        </w:rPr>
      </w:pPr>
      <w:r w:rsidRPr="00F2161F">
        <w:rPr>
          <w:rFonts w:ascii="Calibri" w:hAnsi="Calibri" w:cs="Calibri"/>
          <w:sz w:val="20"/>
          <w:szCs w:val="20"/>
        </w:rPr>
        <w:t>Spa Fitness Center (gym only) access</w:t>
      </w:r>
    </w:p>
    <w:p w:rsidR="0020700C" w:rsidRPr="00F2161F" w:rsidRDefault="0020700C" w:rsidP="0020700C">
      <w:pPr>
        <w:rPr>
          <w:rFonts w:ascii="Calibri" w:hAnsi="Calibri" w:cs="Calibri"/>
          <w:sz w:val="20"/>
          <w:szCs w:val="20"/>
        </w:rPr>
      </w:pPr>
      <w:r w:rsidRPr="00F2161F">
        <w:rPr>
          <w:rFonts w:ascii="Calibri" w:hAnsi="Calibri" w:cs="Calibri"/>
          <w:sz w:val="20"/>
          <w:szCs w:val="20"/>
        </w:rPr>
        <w:t xml:space="preserve">Use of 18 </w:t>
      </w:r>
      <w:proofErr w:type="gramStart"/>
      <w:r w:rsidRPr="00F2161F">
        <w:rPr>
          <w:rFonts w:ascii="Calibri" w:hAnsi="Calibri" w:cs="Calibri"/>
          <w:sz w:val="20"/>
          <w:szCs w:val="20"/>
        </w:rPr>
        <w:t>hole</w:t>
      </w:r>
      <w:proofErr w:type="gramEnd"/>
      <w:r w:rsidRPr="00F2161F">
        <w:rPr>
          <w:rFonts w:ascii="Calibri" w:hAnsi="Calibri" w:cs="Calibri"/>
          <w:sz w:val="20"/>
          <w:szCs w:val="20"/>
        </w:rPr>
        <w:t xml:space="preserve"> putting course</w:t>
      </w:r>
    </w:p>
    <w:p w:rsidR="0020700C" w:rsidRPr="00F2161F" w:rsidRDefault="0020700C" w:rsidP="0020700C">
      <w:pPr>
        <w:rPr>
          <w:rFonts w:ascii="Calibri" w:hAnsi="Calibri" w:cs="Calibri"/>
          <w:sz w:val="20"/>
          <w:szCs w:val="20"/>
        </w:rPr>
      </w:pPr>
      <w:r w:rsidRPr="00F2161F">
        <w:rPr>
          <w:rFonts w:ascii="Calibri" w:hAnsi="Calibri" w:cs="Calibri"/>
          <w:sz w:val="20"/>
          <w:szCs w:val="20"/>
        </w:rPr>
        <w:t>Use of golf driving range</w:t>
      </w:r>
    </w:p>
    <w:p w:rsidR="0020700C" w:rsidRPr="00F2161F" w:rsidRDefault="0020700C" w:rsidP="0020700C">
      <w:pPr>
        <w:rPr>
          <w:rFonts w:ascii="Calibri" w:hAnsi="Calibri" w:cs="Calibri"/>
          <w:sz w:val="20"/>
          <w:szCs w:val="20"/>
        </w:rPr>
      </w:pPr>
      <w:r w:rsidRPr="00F2161F">
        <w:rPr>
          <w:rFonts w:ascii="Calibri" w:hAnsi="Calibri" w:cs="Calibri"/>
          <w:sz w:val="20"/>
          <w:szCs w:val="20"/>
        </w:rPr>
        <w:t>Golf bag storage</w:t>
      </w:r>
    </w:p>
    <w:p w:rsidR="0020700C" w:rsidRPr="00F2161F" w:rsidRDefault="0020700C" w:rsidP="0020700C">
      <w:pPr>
        <w:rPr>
          <w:rFonts w:ascii="Calibri" w:hAnsi="Calibri" w:cs="Calibri"/>
          <w:sz w:val="20"/>
          <w:szCs w:val="20"/>
        </w:rPr>
      </w:pPr>
      <w:r w:rsidRPr="00F2161F">
        <w:rPr>
          <w:rFonts w:ascii="Calibri" w:hAnsi="Calibri" w:cs="Calibri"/>
          <w:sz w:val="20"/>
          <w:szCs w:val="20"/>
        </w:rPr>
        <w:t>Lawn games (badminton, bocce ball, croquet, basketball, Frisbee)</w:t>
      </w:r>
    </w:p>
    <w:p w:rsidR="0020700C" w:rsidRPr="00F2161F" w:rsidRDefault="0020700C" w:rsidP="0020700C">
      <w:pPr>
        <w:rPr>
          <w:rFonts w:ascii="Calibri" w:hAnsi="Calibri" w:cs="Calibri"/>
          <w:sz w:val="20"/>
          <w:szCs w:val="20"/>
        </w:rPr>
      </w:pPr>
      <w:r w:rsidRPr="00F2161F">
        <w:rPr>
          <w:rFonts w:ascii="Calibri" w:hAnsi="Calibri" w:cs="Calibri"/>
          <w:sz w:val="20"/>
          <w:szCs w:val="20"/>
        </w:rPr>
        <w:t xml:space="preserve">1 hour of hard court tennis daily including racquet </w:t>
      </w:r>
    </w:p>
    <w:p w:rsidR="0020700C" w:rsidRPr="00F2161F" w:rsidRDefault="0020700C" w:rsidP="0020700C">
      <w:pPr>
        <w:rPr>
          <w:rFonts w:ascii="Calibri" w:hAnsi="Calibri" w:cs="Calibri"/>
          <w:sz w:val="20"/>
          <w:szCs w:val="20"/>
        </w:rPr>
      </w:pPr>
      <w:r w:rsidRPr="00F2161F">
        <w:rPr>
          <w:rFonts w:ascii="Calibri" w:hAnsi="Calibri" w:cs="Calibri"/>
          <w:sz w:val="20"/>
          <w:szCs w:val="20"/>
        </w:rPr>
        <w:t>Citrus Cooler in Blue Star Lounge 4-6pm daily</w:t>
      </w:r>
    </w:p>
    <w:p w:rsidR="0020700C" w:rsidRPr="00F2161F" w:rsidRDefault="0020700C" w:rsidP="0020700C">
      <w:pPr>
        <w:rPr>
          <w:rFonts w:ascii="Calibri" w:hAnsi="Calibri" w:cs="Calibri"/>
          <w:sz w:val="20"/>
          <w:szCs w:val="20"/>
        </w:rPr>
      </w:pPr>
    </w:p>
    <w:p w:rsidR="0020700C" w:rsidRPr="00F2161F" w:rsidRDefault="0020700C" w:rsidP="0020700C">
      <w:pPr>
        <w:rPr>
          <w:rFonts w:ascii="Calibri" w:hAnsi="Calibri" w:cs="Calibri"/>
          <w:sz w:val="20"/>
          <w:szCs w:val="20"/>
        </w:rPr>
      </w:pPr>
    </w:p>
    <w:p w:rsidR="0020700C" w:rsidRPr="00F2161F" w:rsidRDefault="0020700C" w:rsidP="0020700C">
      <w:pPr>
        <w:numPr>
          <w:ilvl w:val="0"/>
          <w:numId w:val="2"/>
        </w:numPr>
        <w:rPr>
          <w:rFonts w:ascii="Calibri" w:hAnsi="Calibri" w:cs="Calibri"/>
          <w:sz w:val="20"/>
          <w:szCs w:val="20"/>
        </w:rPr>
      </w:pPr>
      <w:r w:rsidRPr="00F2161F">
        <w:rPr>
          <w:rFonts w:ascii="Calibri" w:hAnsi="Calibri" w:cs="Calibri"/>
          <w:b/>
          <w:sz w:val="20"/>
          <w:szCs w:val="20"/>
        </w:rPr>
        <w:t>Child Policy</w:t>
      </w:r>
      <w:r w:rsidRPr="00F2161F">
        <w:rPr>
          <w:rFonts w:ascii="Calibri" w:hAnsi="Calibri" w:cs="Calibri"/>
          <w:sz w:val="20"/>
          <w:szCs w:val="20"/>
        </w:rPr>
        <w:t xml:space="preserve">: No charge for children under 18 who are staying in the same room with parents. </w:t>
      </w:r>
    </w:p>
    <w:p w:rsidR="0020700C" w:rsidRPr="00F2161F" w:rsidRDefault="0020700C" w:rsidP="0020700C">
      <w:pPr>
        <w:numPr>
          <w:ilvl w:val="0"/>
          <w:numId w:val="2"/>
        </w:numPr>
        <w:rPr>
          <w:rFonts w:ascii="Calibri" w:hAnsi="Calibri" w:cs="Calibri"/>
          <w:color w:val="3366FF"/>
          <w:sz w:val="20"/>
          <w:szCs w:val="20"/>
        </w:rPr>
      </w:pPr>
      <w:r w:rsidRPr="00F2161F">
        <w:rPr>
          <w:rFonts w:ascii="Calibri" w:hAnsi="Calibri" w:cs="Calibri"/>
          <w:b/>
          <w:sz w:val="20"/>
          <w:szCs w:val="20"/>
          <w:u w:val="single"/>
        </w:rPr>
        <w:t>Check in</w:t>
      </w:r>
      <w:r w:rsidRPr="00F2161F">
        <w:rPr>
          <w:rFonts w:ascii="Calibri" w:hAnsi="Calibri" w:cs="Calibri"/>
          <w:b/>
          <w:sz w:val="20"/>
          <w:szCs w:val="20"/>
        </w:rPr>
        <w:t xml:space="preserve">: </w:t>
      </w:r>
      <w:r w:rsidRPr="00F2161F">
        <w:rPr>
          <w:rFonts w:ascii="Calibri" w:hAnsi="Calibri" w:cs="Calibri"/>
          <w:b/>
          <w:color w:val="3366FF"/>
          <w:sz w:val="20"/>
          <w:szCs w:val="20"/>
        </w:rPr>
        <w:t>4:00pm</w:t>
      </w:r>
      <w:r w:rsidRPr="00F2161F">
        <w:rPr>
          <w:rFonts w:ascii="Calibri" w:hAnsi="Calibri" w:cs="Calibri"/>
          <w:b/>
          <w:sz w:val="20"/>
          <w:szCs w:val="20"/>
        </w:rPr>
        <w:tab/>
      </w:r>
      <w:r w:rsidRPr="00F2161F">
        <w:rPr>
          <w:rFonts w:ascii="Calibri" w:hAnsi="Calibri" w:cs="Calibri"/>
          <w:b/>
          <w:sz w:val="20"/>
          <w:szCs w:val="20"/>
          <w:u w:val="single"/>
        </w:rPr>
        <w:t>Check out</w:t>
      </w:r>
      <w:r w:rsidRPr="00F2161F">
        <w:rPr>
          <w:rFonts w:ascii="Calibri" w:hAnsi="Calibri" w:cs="Calibri"/>
          <w:b/>
          <w:sz w:val="20"/>
          <w:szCs w:val="20"/>
        </w:rPr>
        <w:t xml:space="preserve">: </w:t>
      </w:r>
      <w:r w:rsidRPr="00F2161F">
        <w:rPr>
          <w:rFonts w:ascii="Calibri" w:hAnsi="Calibri" w:cs="Calibri"/>
          <w:b/>
          <w:color w:val="3366FF"/>
          <w:sz w:val="20"/>
          <w:szCs w:val="20"/>
        </w:rPr>
        <w:t xml:space="preserve">11:00am </w:t>
      </w:r>
    </w:p>
    <w:p w:rsidR="0020700C" w:rsidRPr="00F2161F" w:rsidRDefault="0020700C" w:rsidP="0020700C">
      <w:pPr>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14" w:lineRule="auto"/>
        <w:rPr>
          <w:rFonts w:ascii="Calibri" w:hAnsi="Calibri" w:cs="Calibri"/>
          <w:sz w:val="20"/>
          <w:szCs w:val="20"/>
        </w:rPr>
      </w:pPr>
      <w:r w:rsidRPr="00F2161F">
        <w:rPr>
          <w:rFonts w:ascii="Calibri" w:hAnsi="Calibri" w:cs="Calibri"/>
          <w:sz w:val="20"/>
          <w:szCs w:val="20"/>
        </w:rPr>
        <w:t>Rate apply to single-4 persons occupancy; allowing 4 guests/room for families with children only.</w:t>
      </w:r>
    </w:p>
    <w:p w:rsidR="0020700C" w:rsidRPr="00F2161F" w:rsidRDefault="0020700C" w:rsidP="0020700C">
      <w:pPr>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14" w:lineRule="auto"/>
        <w:rPr>
          <w:rFonts w:ascii="Calibri" w:hAnsi="Calibri" w:cs="Calibri"/>
          <w:sz w:val="20"/>
          <w:szCs w:val="20"/>
        </w:rPr>
      </w:pPr>
      <w:r w:rsidRPr="00F2161F">
        <w:rPr>
          <w:rFonts w:ascii="Calibri" w:hAnsi="Calibri" w:cs="Calibri"/>
          <w:b/>
          <w:sz w:val="20"/>
          <w:szCs w:val="20"/>
          <w:u w:val="single"/>
        </w:rPr>
        <w:t>Cancellation/No Show Policy</w:t>
      </w:r>
      <w:r w:rsidRPr="00F2161F">
        <w:rPr>
          <w:rFonts w:ascii="Calibri" w:hAnsi="Calibri" w:cs="Calibri"/>
          <w:sz w:val="20"/>
          <w:szCs w:val="20"/>
        </w:rPr>
        <w:t>: One (1) night's room &amp; tax charge on any cancellation of confirmed reservations made less than seventy-two (72) hours prior to arrival date, or no-show on day of arrival.</w:t>
      </w:r>
    </w:p>
    <w:p w:rsidR="0020700C" w:rsidRPr="00F2161F" w:rsidRDefault="0020700C" w:rsidP="0020700C">
      <w:pPr>
        <w:rPr>
          <w:rFonts w:ascii="Calibri" w:hAnsi="Calibri" w:cs="Calibri"/>
          <w:sz w:val="20"/>
          <w:szCs w:val="20"/>
        </w:rPr>
      </w:pPr>
    </w:p>
    <w:p w:rsidR="0020700C" w:rsidRPr="00F2161F" w:rsidRDefault="0020700C" w:rsidP="0020700C">
      <w:pPr>
        <w:tabs>
          <w:tab w:val="left" w:pos="1650"/>
        </w:tabs>
        <w:rPr>
          <w:rFonts w:ascii="Calibri" w:hAnsi="Calibri" w:cs="Calibri"/>
          <w:b/>
          <w:sz w:val="20"/>
          <w:szCs w:val="20"/>
          <w:u w:val="single"/>
        </w:rPr>
      </w:pPr>
      <w:r w:rsidRPr="00F2161F">
        <w:rPr>
          <w:rFonts w:ascii="Calibri" w:hAnsi="Calibri" w:cs="Calibri"/>
          <w:b/>
          <w:sz w:val="20"/>
          <w:szCs w:val="20"/>
          <w:u w:val="single"/>
        </w:rPr>
        <w:t>BOOKING FIT RESERVATIONS</w:t>
      </w:r>
    </w:p>
    <w:p w:rsidR="0020700C" w:rsidRPr="00F2161F" w:rsidRDefault="0020700C" w:rsidP="0020700C">
      <w:pPr>
        <w:numPr>
          <w:ilvl w:val="0"/>
          <w:numId w:val="9"/>
        </w:numPr>
        <w:rPr>
          <w:rFonts w:ascii="Calibri" w:hAnsi="Calibri" w:cs="Calibri"/>
          <w:sz w:val="20"/>
          <w:szCs w:val="20"/>
        </w:rPr>
      </w:pPr>
      <w:r w:rsidRPr="00F2161F">
        <w:rPr>
          <w:rFonts w:ascii="Calibri" w:hAnsi="Calibri" w:cs="Calibri"/>
          <w:sz w:val="20"/>
          <w:szCs w:val="20"/>
        </w:rPr>
        <w:t>All reservations can be made by fax or email; see below for FIT reservations contact information:</w:t>
      </w:r>
    </w:p>
    <w:p w:rsidR="0020700C" w:rsidRPr="00F2161F" w:rsidRDefault="0020700C" w:rsidP="0020700C">
      <w:pPr>
        <w:numPr>
          <w:ilvl w:val="0"/>
          <w:numId w:val="10"/>
        </w:numPr>
        <w:rPr>
          <w:rFonts w:ascii="Calibri" w:hAnsi="Calibri" w:cs="Calibri"/>
          <w:sz w:val="20"/>
          <w:szCs w:val="20"/>
        </w:rPr>
      </w:pPr>
      <w:r w:rsidRPr="00F2161F">
        <w:rPr>
          <w:rFonts w:ascii="Calibri" w:hAnsi="Calibri" w:cs="Calibri"/>
          <w:sz w:val="20"/>
          <w:szCs w:val="20"/>
        </w:rPr>
        <w:t xml:space="preserve">Include your </w:t>
      </w:r>
      <w:r w:rsidRPr="00F2161F">
        <w:rPr>
          <w:rFonts w:ascii="Calibri" w:hAnsi="Calibri" w:cs="Calibri"/>
          <w:b/>
          <w:sz w:val="20"/>
          <w:szCs w:val="20"/>
        </w:rPr>
        <w:t>Marriott Wholesale Identification (N) Number</w:t>
      </w:r>
      <w:r w:rsidRPr="00F2161F">
        <w:rPr>
          <w:rFonts w:ascii="Calibri" w:hAnsi="Calibri" w:cs="Calibri"/>
          <w:sz w:val="20"/>
          <w:szCs w:val="20"/>
        </w:rPr>
        <w:t xml:space="preserve"> </w:t>
      </w:r>
      <w:r w:rsidRPr="00F2161F">
        <w:rPr>
          <w:rFonts w:ascii="Calibri" w:hAnsi="Calibri" w:cs="Calibri"/>
          <w:b/>
          <w:bCs/>
          <w:sz w:val="20"/>
          <w:szCs w:val="20"/>
        </w:rPr>
        <w:t>and unique Booking Number</w:t>
      </w:r>
      <w:r w:rsidRPr="00F2161F">
        <w:rPr>
          <w:rFonts w:ascii="Calibri" w:hAnsi="Calibri" w:cs="Calibri"/>
          <w:sz w:val="20"/>
          <w:szCs w:val="20"/>
        </w:rPr>
        <w:t xml:space="preserve"> with your reservation request.  </w:t>
      </w:r>
    </w:p>
    <w:p w:rsidR="0020700C" w:rsidRPr="00F2161F" w:rsidRDefault="0020700C" w:rsidP="0020700C">
      <w:pPr>
        <w:numPr>
          <w:ilvl w:val="0"/>
          <w:numId w:val="10"/>
        </w:numPr>
        <w:rPr>
          <w:rFonts w:ascii="Calibri" w:hAnsi="Calibri" w:cs="Calibri"/>
          <w:sz w:val="20"/>
          <w:szCs w:val="20"/>
        </w:rPr>
      </w:pPr>
      <w:r w:rsidRPr="00F2161F">
        <w:rPr>
          <w:rFonts w:ascii="Calibri" w:hAnsi="Calibri" w:cs="Calibri"/>
          <w:sz w:val="20"/>
          <w:szCs w:val="20"/>
        </w:rPr>
        <w:t xml:space="preserve">Written confirmation of reservation from Marriott required </w:t>
      </w:r>
      <w:proofErr w:type="gramStart"/>
      <w:r w:rsidRPr="00F2161F">
        <w:rPr>
          <w:rFonts w:ascii="Calibri" w:hAnsi="Calibri" w:cs="Calibri"/>
          <w:sz w:val="20"/>
          <w:szCs w:val="20"/>
        </w:rPr>
        <w:t>to confirm</w:t>
      </w:r>
      <w:proofErr w:type="gramEnd"/>
      <w:r w:rsidRPr="00F2161F">
        <w:rPr>
          <w:rFonts w:ascii="Calibri" w:hAnsi="Calibri" w:cs="Calibri"/>
          <w:sz w:val="20"/>
          <w:szCs w:val="20"/>
        </w:rPr>
        <w:t xml:space="preserve"> reservation.</w:t>
      </w:r>
    </w:p>
    <w:p w:rsidR="0020700C" w:rsidRPr="00F2161F" w:rsidRDefault="0020700C" w:rsidP="0020700C">
      <w:pPr>
        <w:numPr>
          <w:ilvl w:val="0"/>
          <w:numId w:val="10"/>
        </w:numPr>
        <w:rPr>
          <w:rFonts w:ascii="Calibri" w:hAnsi="Calibri" w:cs="Calibri"/>
          <w:sz w:val="20"/>
          <w:szCs w:val="20"/>
        </w:rPr>
      </w:pPr>
      <w:r w:rsidRPr="00F2161F">
        <w:rPr>
          <w:rFonts w:ascii="Calibri" w:hAnsi="Calibri" w:cs="Calibri"/>
          <w:sz w:val="20"/>
          <w:szCs w:val="20"/>
        </w:rPr>
        <w:t xml:space="preserve">Requests for </w:t>
      </w:r>
      <w:r w:rsidRPr="00F2161F">
        <w:rPr>
          <w:rFonts w:ascii="Calibri" w:hAnsi="Calibri" w:cs="Calibri"/>
          <w:b/>
          <w:bCs/>
          <w:sz w:val="20"/>
          <w:szCs w:val="20"/>
        </w:rPr>
        <w:t>rooms above allotment</w:t>
      </w:r>
      <w:r w:rsidRPr="00F2161F">
        <w:rPr>
          <w:rFonts w:ascii="Calibri" w:hAnsi="Calibri" w:cs="Calibri"/>
          <w:sz w:val="20"/>
          <w:szCs w:val="20"/>
        </w:rPr>
        <w:t xml:space="preserve"> are to be sent to the FIT reservations contacts listed below. Rooms above allotment will be granted at the </w:t>
      </w:r>
      <w:smartTag w:uri="urn:schemas-microsoft-com:office:smarttags" w:element="stockticker">
        <w:r w:rsidRPr="00F2161F">
          <w:rPr>
            <w:rFonts w:ascii="Calibri" w:hAnsi="Calibri" w:cs="Calibri"/>
            <w:sz w:val="20"/>
            <w:szCs w:val="20"/>
          </w:rPr>
          <w:t>FIT</w:t>
        </w:r>
      </w:smartTag>
      <w:r w:rsidRPr="00F2161F">
        <w:rPr>
          <w:rFonts w:ascii="Calibri" w:hAnsi="Calibri" w:cs="Calibri"/>
          <w:sz w:val="20"/>
          <w:szCs w:val="20"/>
        </w:rPr>
        <w:t xml:space="preserve"> contract rate on a space available basis, otherwise, an applicable rate will be offered at the time of request.  Rooms above allotment will not be provided until rooms within allotment have been fulfilled.</w:t>
      </w:r>
    </w:p>
    <w:p w:rsidR="0020700C" w:rsidRPr="00F2161F" w:rsidRDefault="0020700C" w:rsidP="0020700C">
      <w:pPr>
        <w:tabs>
          <w:tab w:val="left" w:pos="1650"/>
        </w:tabs>
        <w:rPr>
          <w:rFonts w:ascii="Calibri" w:hAnsi="Calibri" w:cs="Calibri"/>
          <w:b/>
          <w:sz w:val="20"/>
          <w:szCs w:val="20"/>
          <w:u w:val="single"/>
        </w:rPr>
      </w:pPr>
    </w:p>
    <w:tbl>
      <w:tblPr>
        <w:tblpPr w:leftFromText="180" w:rightFromText="180" w:vertAnchor="text" w:horzAnchor="margin" w:tblpX="-240" w:tblpY="-54"/>
        <w:tblW w:w="1050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565"/>
        <w:gridCol w:w="1928"/>
        <w:gridCol w:w="1920"/>
        <w:gridCol w:w="3087"/>
      </w:tblGrid>
      <w:tr w:rsidR="0020700C" w:rsidRPr="00F2161F" w:rsidTr="0040441B">
        <w:trPr>
          <w:tblCellSpacing w:w="0" w:type="dxa"/>
        </w:trPr>
        <w:tc>
          <w:tcPr>
            <w:tcW w:w="3660" w:type="dxa"/>
            <w:tcBorders>
              <w:top w:val="outset" w:sz="6" w:space="0" w:color="auto"/>
              <w:left w:val="outset" w:sz="6" w:space="0" w:color="auto"/>
              <w:bottom w:val="outset" w:sz="6" w:space="0" w:color="auto"/>
              <w:right w:val="outset" w:sz="6" w:space="0" w:color="auto"/>
            </w:tcBorders>
            <w:shd w:val="clear" w:color="auto" w:fill="E6E6E6"/>
          </w:tcPr>
          <w:p w:rsidR="0020700C" w:rsidRPr="00F2161F" w:rsidRDefault="0020700C" w:rsidP="0040441B">
            <w:pPr>
              <w:jc w:val="center"/>
              <w:rPr>
                <w:rFonts w:ascii="Calibri" w:hAnsi="Calibri" w:cs="Calibri"/>
                <w:b/>
                <w:bCs/>
                <w:sz w:val="20"/>
                <w:szCs w:val="20"/>
              </w:rPr>
            </w:pPr>
            <w:r w:rsidRPr="00F2161F">
              <w:rPr>
                <w:rFonts w:ascii="Calibri" w:hAnsi="Calibri" w:cs="Calibri"/>
                <w:b/>
                <w:bCs/>
                <w:sz w:val="20"/>
                <w:szCs w:val="20"/>
              </w:rPr>
              <w:t>FIT Res. Contact</w:t>
            </w:r>
          </w:p>
        </w:tc>
        <w:tc>
          <w:tcPr>
            <w:tcW w:w="1980" w:type="dxa"/>
            <w:tcBorders>
              <w:top w:val="outset" w:sz="6" w:space="0" w:color="auto"/>
              <w:left w:val="outset" w:sz="6" w:space="0" w:color="auto"/>
              <w:bottom w:val="outset" w:sz="6" w:space="0" w:color="auto"/>
              <w:right w:val="outset" w:sz="6" w:space="0" w:color="auto"/>
            </w:tcBorders>
            <w:shd w:val="clear" w:color="auto" w:fill="E6E6E6"/>
          </w:tcPr>
          <w:p w:rsidR="0020700C" w:rsidRPr="00F2161F" w:rsidRDefault="0020700C" w:rsidP="0040441B">
            <w:pPr>
              <w:jc w:val="center"/>
              <w:rPr>
                <w:rFonts w:ascii="Calibri" w:hAnsi="Calibri" w:cs="Calibri"/>
                <w:b/>
                <w:sz w:val="20"/>
                <w:szCs w:val="20"/>
              </w:rPr>
            </w:pPr>
            <w:r w:rsidRPr="00F2161F">
              <w:rPr>
                <w:rFonts w:ascii="Calibri" w:hAnsi="Calibri" w:cs="Calibri"/>
                <w:b/>
                <w:sz w:val="20"/>
                <w:szCs w:val="20"/>
              </w:rPr>
              <w:t>Phone No.</w:t>
            </w:r>
          </w:p>
        </w:tc>
        <w:tc>
          <w:tcPr>
            <w:tcW w:w="1980" w:type="dxa"/>
            <w:tcBorders>
              <w:top w:val="outset" w:sz="6" w:space="0" w:color="auto"/>
              <w:left w:val="outset" w:sz="6" w:space="0" w:color="auto"/>
              <w:bottom w:val="outset" w:sz="6" w:space="0" w:color="auto"/>
              <w:right w:val="outset" w:sz="6" w:space="0" w:color="auto"/>
            </w:tcBorders>
            <w:shd w:val="clear" w:color="auto" w:fill="E6E6E6"/>
          </w:tcPr>
          <w:p w:rsidR="0020700C" w:rsidRPr="00F2161F" w:rsidRDefault="0020700C" w:rsidP="0040441B">
            <w:pPr>
              <w:jc w:val="center"/>
              <w:rPr>
                <w:rFonts w:ascii="Calibri" w:hAnsi="Calibri" w:cs="Calibri"/>
                <w:b/>
                <w:bCs/>
                <w:sz w:val="20"/>
                <w:szCs w:val="20"/>
              </w:rPr>
            </w:pPr>
            <w:r w:rsidRPr="00F2161F">
              <w:rPr>
                <w:rFonts w:ascii="Calibri" w:hAnsi="Calibri" w:cs="Calibri"/>
                <w:b/>
                <w:sz w:val="20"/>
                <w:szCs w:val="20"/>
              </w:rPr>
              <w:t>Fax No.</w:t>
            </w:r>
          </w:p>
        </w:tc>
        <w:tc>
          <w:tcPr>
            <w:tcW w:w="2880" w:type="dxa"/>
            <w:tcBorders>
              <w:top w:val="outset" w:sz="6" w:space="0" w:color="auto"/>
              <w:left w:val="outset" w:sz="6" w:space="0" w:color="auto"/>
              <w:bottom w:val="outset" w:sz="6" w:space="0" w:color="auto"/>
            </w:tcBorders>
            <w:shd w:val="clear" w:color="auto" w:fill="E6E6E6"/>
          </w:tcPr>
          <w:p w:rsidR="0020700C" w:rsidRPr="00F2161F" w:rsidRDefault="0020700C" w:rsidP="0040441B">
            <w:pPr>
              <w:jc w:val="center"/>
              <w:rPr>
                <w:rFonts w:ascii="Calibri" w:hAnsi="Calibri" w:cs="Calibri"/>
                <w:b/>
                <w:sz w:val="20"/>
                <w:szCs w:val="20"/>
              </w:rPr>
            </w:pPr>
            <w:r w:rsidRPr="00F2161F">
              <w:rPr>
                <w:rFonts w:ascii="Calibri" w:hAnsi="Calibri" w:cs="Calibri"/>
                <w:b/>
                <w:sz w:val="20"/>
                <w:szCs w:val="20"/>
              </w:rPr>
              <w:t>E-Mail</w:t>
            </w:r>
          </w:p>
        </w:tc>
      </w:tr>
      <w:tr w:rsidR="0020700C" w:rsidRPr="00F2161F" w:rsidTr="0040441B">
        <w:trPr>
          <w:tblCellSpacing w:w="0" w:type="dxa"/>
        </w:trPr>
        <w:tc>
          <w:tcPr>
            <w:tcW w:w="3660" w:type="dxa"/>
            <w:tcBorders>
              <w:top w:val="outset" w:sz="6" w:space="0" w:color="auto"/>
              <w:left w:val="outset" w:sz="6" w:space="0" w:color="auto"/>
              <w:bottom w:val="outset" w:sz="6" w:space="0" w:color="auto"/>
              <w:right w:val="outset" w:sz="6" w:space="0" w:color="auto"/>
            </w:tcBorders>
            <w:vAlign w:val="center"/>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FIT/wholesale reservations</w:t>
            </w:r>
          </w:p>
        </w:tc>
        <w:tc>
          <w:tcPr>
            <w:tcW w:w="1980"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402-390-3655</w:t>
            </w:r>
          </w:p>
        </w:tc>
        <w:tc>
          <w:tcPr>
            <w:tcW w:w="1980" w:type="dxa"/>
            <w:tcBorders>
              <w:top w:val="outset" w:sz="6" w:space="0" w:color="auto"/>
              <w:left w:val="outset" w:sz="6" w:space="0" w:color="auto"/>
              <w:bottom w:val="outset" w:sz="6" w:space="0" w:color="auto"/>
              <w:right w:val="outset" w:sz="6" w:space="0" w:color="auto"/>
            </w:tcBorders>
            <w:vAlign w:val="center"/>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N/A</w:t>
            </w:r>
          </w:p>
        </w:tc>
        <w:tc>
          <w:tcPr>
            <w:tcW w:w="2880" w:type="dxa"/>
            <w:tcBorders>
              <w:top w:val="outset" w:sz="6" w:space="0" w:color="auto"/>
              <w:left w:val="outset" w:sz="6" w:space="0" w:color="auto"/>
              <w:bottom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omarc.azwholesalers@marriott.com</w:t>
            </w:r>
          </w:p>
        </w:tc>
      </w:tr>
    </w:tbl>
    <w:p w:rsidR="0020700C" w:rsidRPr="00F2161F" w:rsidRDefault="0020700C" w:rsidP="0020700C">
      <w:pPr>
        <w:tabs>
          <w:tab w:val="left" w:pos="1650"/>
        </w:tabs>
        <w:rPr>
          <w:rFonts w:ascii="Calibri" w:hAnsi="Calibri" w:cs="Calibri"/>
          <w:b/>
          <w:sz w:val="20"/>
          <w:szCs w:val="20"/>
          <w:u w:val="single"/>
        </w:rPr>
      </w:pPr>
    </w:p>
    <w:p w:rsidR="0020700C" w:rsidRPr="00F2161F" w:rsidRDefault="0020700C" w:rsidP="0020700C">
      <w:pPr>
        <w:tabs>
          <w:tab w:val="left" w:pos="1650"/>
        </w:tabs>
        <w:rPr>
          <w:rFonts w:ascii="Calibri" w:hAnsi="Calibri" w:cs="Calibri"/>
          <w:b/>
          <w:sz w:val="20"/>
          <w:szCs w:val="20"/>
          <w:u w:val="single"/>
        </w:rPr>
      </w:pPr>
      <w:r w:rsidRPr="00F2161F">
        <w:rPr>
          <w:rFonts w:ascii="Calibri" w:hAnsi="Calibri" w:cs="Calibri"/>
          <w:b/>
          <w:sz w:val="20"/>
          <w:szCs w:val="20"/>
          <w:u w:val="single"/>
        </w:rPr>
        <w:t>HOTEL ACCOUNTING CONTACT</w:t>
      </w:r>
    </w:p>
    <w:p w:rsidR="0020700C" w:rsidRPr="00F2161F" w:rsidRDefault="0020700C" w:rsidP="0020700C">
      <w:pPr>
        <w:tabs>
          <w:tab w:val="left" w:pos="1650"/>
        </w:tabs>
        <w:rPr>
          <w:rFonts w:ascii="Calibri" w:hAnsi="Calibri" w:cs="Calibri"/>
          <w:b/>
          <w:sz w:val="20"/>
          <w:szCs w:val="20"/>
          <w:u w:val="single"/>
        </w:rPr>
      </w:pPr>
    </w:p>
    <w:tbl>
      <w:tblPr>
        <w:tblpPr w:leftFromText="180" w:rightFromText="180" w:vertAnchor="text" w:horzAnchor="margin" w:tblpX="-240" w:tblpY="-54"/>
        <w:tblW w:w="1050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660"/>
        <w:gridCol w:w="1980"/>
        <w:gridCol w:w="1980"/>
        <w:gridCol w:w="2880"/>
      </w:tblGrid>
      <w:tr w:rsidR="0020700C" w:rsidRPr="00F2161F" w:rsidTr="0040441B">
        <w:trPr>
          <w:tblCellSpacing w:w="0" w:type="dxa"/>
        </w:trPr>
        <w:tc>
          <w:tcPr>
            <w:tcW w:w="3660" w:type="dxa"/>
            <w:tcBorders>
              <w:top w:val="outset" w:sz="6" w:space="0" w:color="auto"/>
              <w:left w:val="outset" w:sz="6" w:space="0" w:color="auto"/>
              <w:bottom w:val="outset" w:sz="6" w:space="0" w:color="auto"/>
              <w:right w:val="outset" w:sz="6" w:space="0" w:color="auto"/>
            </w:tcBorders>
            <w:shd w:val="clear" w:color="auto" w:fill="E6E6E6"/>
          </w:tcPr>
          <w:p w:rsidR="0020700C" w:rsidRPr="00F2161F" w:rsidRDefault="0020700C" w:rsidP="0040441B">
            <w:pPr>
              <w:jc w:val="center"/>
              <w:rPr>
                <w:rFonts w:ascii="Calibri" w:hAnsi="Calibri" w:cs="Calibri"/>
                <w:b/>
                <w:bCs/>
                <w:sz w:val="20"/>
                <w:szCs w:val="20"/>
              </w:rPr>
            </w:pPr>
            <w:r w:rsidRPr="00F2161F">
              <w:rPr>
                <w:rFonts w:ascii="Calibri" w:hAnsi="Calibri" w:cs="Calibri"/>
                <w:b/>
                <w:bCs/>
                <w:sz w:val="20"/>
                <w:szCs w:val="20"/>
              </w:rPr>
              <w:t>Name</w:t>
            </w:r>
          </w:p>
        </w:tc>
        <w:tc>
          <w:tcPr>
            <w:tcW w:w="1980" w:type="dxa"/>
            <w:tcBorders>
              <w:top w:val="outset" w:sz="6" w:space="0" w:color="auto"/>
              <w:left w:val="outset" w:sz="6" w:space="0" w:color="auto"/>
              <w:bottom w:val="outset" w:sz="6" w:space="0" w:color="auto"/>
              <w:right w:val="outset" w:sz="6" w:space="0" w:color="auto"/>
            </w:tcBorders>
            <w:shd w:val="clear" w:color="auto" w:fill="E6E6E6"/>
          </w:tcPr>
          <w:p w:rsidR="0020700C" w:rsidRPr="00F2161F" w:rsidRDefault="0020700C" w:rsidP="0040441B">
            <w:pPr>
              <w:jc w:val="center"/>
              <w:rPr>
                <w:rFonts w:ascii="Calibri" w:hAnsi="Calibri" w:cs="Calibri"/>
                <w:b/>
                <w:sz w:val="20"/>
                <w:szCs w:val="20"/>
              </w:rPr>
            </w:pPr>
            <w:r w:rsidRPr="00F2161F">
              <w:rPr>
                <w:rFonts w:ascii="Calibri" w:hAnsi="Calibri" w:cs="Calibri"/>
                <w:b/>
                <w:sz w:val="20"/>
                <w:szCs w:val="20"/>
              </w:rPr>
              <w:t>Phone No.</w:t>
            </w:r>
          </w:p>
        </w:tc>
        <w:tc>
          <w:tcPr>
            <w:tcW w:w="1980" w:type="dxa"/>
            <w:tcBorders>
              <w:top w:val="outset" w:sz="6" w:space="0" w:color="auto"/>
              <w:left w:val="outset" w:sz="6" w:space="0" w:color="auto"/>
              <w:bottom w:val="outset" w:sz="6" w:space="0" w:color="auto"/>
              <w:right w:val="outset" w:sz="6" w:space="0" w:color="auto"/>
            </w:tcBorders>
            <w:shd w:val="clear" w:color="auto" w:fill="E6E6E6"/>
          </w:tcPr>
          <w:p w:rsidR="0020700C" w:rsidRPr="00F2161F" w:rsidRDefault="0020700C" w:rsidP="0040441B">
            <w:pPr>
              <w:jc w:val="center"/>
              <w:rPr>
                <w:rFonts w:ascii="Calibri" w:hAnsi="Calibri" w:cs="Calibri"/>
                <w:b/>
                <w:bCs/>
                <w:sz w:val="20"/>
                <w:szCs w:val="20"/>
              </w:rPr>
            </w:pPr>
            <w:r w:rsidRPr="00F2161F">
              <w:rPr>
                <w:rFonts w:ascii="Calibri" w:hAnsi="Calibri" w:cs="Calibri"/>
                <w:b/>
                <w:sz w:val="20"/>
                <w:szCs w:val="20"/>
              </w:rPr>
              <w:t>Fax No.</w:t>
            </w:r>
          </w:p>
        </w:tc>
        <w:tc>
          <w:tcPr>
            <w:tcW w:w="2880" w:type="dxa"/>
            <w:tcBorders>
              <w:top w:val="outset" w:sz="6" w:space="0" w:color="auto"/>
              <w:left w:val="outset" w:sz="6" w:space="0" w:color="auto"/>
              <w:bottom w:val="outset" w:sz="6" w:space="0" w:color="auto"/>
            </w:tcBorders>
            <w:shd w:val="clear" w:color="auto" w:fill="E6E6E6"/>
          </w:tcPr>
          <w:p w:rsidR="0020700C" w:rsidRPr="00F2161F" w:rsidRDefault="0020700C" w:rsidP="0040441B">
            <w:pPr>
              <w:jc w:val="center"/>
              <w:rPr>
                <w:rFonts w:ascii="Calibri" w:hAnsi="Calibri" w:cs="Calibri"/>
                <w:b/>
                <w:sz w:val="20"/>
                <w:szCs w:val="20"/>
              </w:rPr>
            </w:pPr>
            <w:r w:rsidRPr="00F2161F">
              <w:rPr>
                <w:rFonts w:ascii="Calibri" w:hAnsi="Calibri" w:cs="Calibri"/>
                <w:b/>
                <w:sz w:val="20"/>
                <w:szCs w:val="20"/>
              </w:rPr>
              <w:t>E-Mail</w:t>
            </w:r>
          </w:p>
        </w:tc>
      </w:tr>
      <w:tr w:rsidR="0020700C" w:rsidRPr="00F2161F" w:rsidTr="0040441B">
        <w:trPr>
          <w:tblCellSpacing w:w="0" w:type="dxa"/>
        </w:trPr>
        <w:tc>
          <w:tcPr>
            <w:tcW w:w="3660" w:type="dxa"/>
            <w:tcBorders>
              <w:top w:val="outset" w:sz="6" w:space="0" w:color="auto"/>
              <w:left w:val="outset" w:sz="6" w:space="0" w:color="auto"/>
              <w:bottom w:val="outset" w:sz="6" w:space="0" w:color="auto"/>
              <w:right w:val="outset" w:sz="6" w:space="0" w:color="auto"/>
            </w:tcBorders>
            <w:vAlign w:val="center"/>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Ashley Morris</w:t>
            </w:r>
          </w:p>
        </w:tc>
        <w:tc>
          <w:tcPr>
            <w:tcW w:w="1980" w:type="dxa"/>
            <w:tcBorders>
              <w:top w:val="outset" w:sz="6" w:space="0" w:color="auto"/>
              <w:left w:val="outset" w:sz="6" w:space="0" w:color="auto"/>
              <w:bottom w:val="outset" w:sz="6" w:space="0" w:color="auto"/>
              <w:right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760-341-1749</w:t>
            </w:r>
          </w:p>
        </w:tc>
        <w:tc>
          <w:tcPr>
            <w:tcW w:w="1980" w:type="dxa"/>
            <w:tcBorders>
              <w:top w:val="outset" w:sz="6" w:space="0" w:color="auto"/>
              <w:left w:val="outset" w:sz="6" w:space="0" w:color="auto"/>
              <w:bottom w:val="outset" w:sz="6" w:space="0" w:color="auto"/>
              <w:right w:val="outset" w:sz="6" w:space="0" w:color="auto"/>
            </w:tcBorders>
            <w:vAlign w:val="center"/>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760-341-1830</w:t>
            </w:r>
          </w:p>
        </w:tc>
        <w:tc>
          <w:tcPr>
            <w:tcW w:w="2880" w:type="dxa"/>
            <w:tcBorders>
              <w:top w:val="outset" w:sz="6" w:space="0" w:color="auto"/>
              <w:left w:val="outset" w:sz="6" w:space="0" w:color="auto"/>
              <w:bottom w:val="outset" w:sz="6" w:space="0" w:color="auto"/>
            </w:tcBorders>
          </w:tcPr>
          <w:p w:rsidR="0020700C" w:rsidRPr="00F2161F" w:rsidRDefault="0020700C" w:rsidP="0040441B">
            <w:pPr>
              <w:jc w:val="center"/>
              <w:rPr>
                <w:rFonts w:ascii="Calibri" w:hAnsi="Calibri" w:cs="Calibri"/>
                <w:sz w:val="20"/>
                <w:szCs w:val="20"/>
              </w:rPr>
            </w:pPr>
            <w:r w:rsidRPr="00F2161F">
              <w:rPr>
                <w:rFonts w:ascii="Calibri" w:hAnsi="Calibri" w:cs="Calibri"/>
                <w:sz w:val="20"/>
                <w:szCs w:val="20"/>
              </w:rPr>
              <w:t>Ashley.n.morris@marriott.com</w:t>
            </w:r>
          </w:p>
        </w:tc>
      </w:tr>
    </w:tbl>
    <w:p w:rsidR="0020700C" w:rsidRPr="00F2161F" w:rsidRDefault="0020700C" w:rsidP="0020700C">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Calibri"/>
          <w:b/>
          <w:sz w:val="20"/>
          <w:u w:val="single"/>
        </w:rPr>
      </w:pPr>
    </w:p>
    <w:p w:rsidR="0020700C" w:rsidRDefault="0020700C" w:rsidP="0020700C">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Calibri"/>
          <w:b/>
          <w:sz w:val="20"/>
          <w:u w:val="single"/>
        </w:rPr>
      </w:pPr>
    </w:p>
    <w:p w:rsidR="0020700C" w:rsidRDefault="0020700C" w:rsidP="0020700C">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Calibri"/>
          <w:b/>
          <w:sz w:val="20"/>
          <w:u w:val="single"/>
        </w:rPr>
      </w:pPr>
    </w:p>
    <w:p w:rsidR="0020700C" w:rsidRDefault="0020700C" w:rsidP="0020700C">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Calibri"/>
          <w:b/>
          <w:sz w:val="20"/>
          <w:u w:val="single"/>
        </w:rPr>
      </w:pPr>
    </w:p>
    <w:p w:rsidR="0020700C" w:rsidRPr="00F2161F" w:rsidRDefault="0020700C" w:rsidP="0020700C">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Calibri"/>
          <w:b/>
          <w:sz w:val="20"/>
        </w:rPr>
      </w:pPr>
      <w:r w:rsidRPr="00F2161F">
        <w:rPr>
          <w:rFonts w:ascii="Calibri" w:hAnsi="Calibri" w:cs="Calibri"/>
          <w:b/>
          <w:sz w:val="20"/>
          <w:u w:val="single"/>
        </w:rPr>
        <w:lastRenderedPageBreak/>
        <w:t>SIGNATURES</w:t>
      </w:r>
      <w:r w:rsidRPr="00F2161F">
        <w:rPr>
          <w:rFonts w:ascii="Calibri" w:hAnsi="Calibri" w:cs="Calibri"/>
          <w:b/>
          <w:sz w:val="20"/>
        </w:rPr>
        <w:t xml:space="preserve"> </w:t>
      </w:r>
    </w:p>
    <w:p w:rsidR="0020700C" w:rsidRPr="00F2161F" w:rsidRDefault="0020700C" w:rsidP="0020700C">
      <w:pPr>
        <w:widowControl w:val="0"/>
        <w:rPr>
          <w:rFonts w:ascii="Calibri" w:hAnsi="Calibri" w:cs="Calibri"/>
          <w:sz w:val="20"/>
          <w:szCs w:val="20"/>
          <w:lang w:bidi="th-TH"/>
        </w:rPr>
      </w:pPr>
    </w:p>
    <w:p w:rsidR="0020700C" w:rsidRPr="00F2161F" w:rsidRDefault="0020700C" w:rsidP="0020700C">
      <w:pPr>
        <w:widowControl w:val="0"/>
        <w:rPr>
          <w:rFonts w:ascii="Calibri" w:hAnsi="Calibri" w:cs="Calibri"/>
          <w:sz w:val="20"/>
          <w:szCs w:val="20"/>
          <w:lang w:bidi="th-TH"/>
        </w:rPr>
      </w:pPr>
      <w:r w:rsidRPr="00F2161F">
        <w:rPr>
          <w:rFonts w:ascii="Calibri" w:hAnsi="Calibri" w:cs="Calibri"/>
          <w:sz w:val="20"/>
          <w:szCs w:val="20"/>
          <w:lang w:bidi="th-TH"/>
        </w:rPr>
        <w:t>In accordance with federal law, the parties shall execute this Agreement electronically – binding the parties to the same degree as a handwritten signature – by using the following process to create an electronic symbol signifying intent to be legally bound.  Each party must fill in the name, title, and date below, and insert a blackened box (“</w:t>
      </w:r>
      <w:r w:rsidRPr="00F2161F">
        <w:rPr>
          <w:rFonts w:ascii="Calibri" w:hAnsi="Calibri" w:cs="Calibri"/>
          <w:sz w:val="20"/>
          <w:szCs w:val="20"/>
          <w:lang w:bidi="th-TH"/>
        </w:rPr>
        <w:sym w:font="Wingdings" w:char="006E"/>
      </w:r>
      <w:r w:rsidRPr="00F2161F">
        <w:rPr>
          <w:rFonts w:ascii="Calibri" w:hAnsi="Calibri" w:cs="Calibri"/>
          <w:sz w:val="20"/>
          <w:szCs w:val="20"/>
          <w:lang w:bidi="th-TH"/>
        </w:rPr>
        <w:t xml:space="preserve">”) at the end of the line marked “Electronic Signature </w:t>
      </w:r>
      <w:r w:rsidRPr="00F2161F">
        <w:rPr>
          <w:rFonts w:ascii="Calibri" w:hAnsi="Calibri" w:cs="Calibri"/>
          <w:b/>
          <w:i/>
          <w:sz w:val="20"/>
          <w:szCs w:val="20"/>
          <w:lang w:bidi="th-TH"/>
        </w:rPr>
        <w:t xml:space="preserve">(Replace Empty Box with Blackened Box Here to Enter </w:t>
      </w:r>
      <w:proofErr w:type="gramStart"/>
      <w:r w:rsidRPr="00F2161F">
        <w:rPr>
          <w:rFonts w:ascii="Calibri" w:hAnsi="Calibri" w:cs="Calibri"/>
          <w:b/>
          <w:i/>
          <w:sz w:val="20"/>
          <w:szCs w:val="20"/>
          <w:lang w:bidi="th-TH"/>
        </w:rPr>
        <w:t>Into</w:t>
      </w:r>
      <w:proofErr w:type="gramEnd"/>
      <w:r w:rsidRPr="00F2161F">
        <w:rPr>
          <w:rFonts w:ascii="Calibri" w:hAnsi="Calibri" w:cs="Calibri"/>
          <w:b/>
          <w:i/>
          <w:sz w:val="20"/>
          <w:szCs w:val="20"/>
          <w:lang w:bidi="th-TH"/>
        </w:rPr>
        <w:t xml:space="preserve"> Binding Obligation)*</w:t>
      </w:r>
      <w:r w:rsidRPr="00F2161F">
        <w:rPr>
          <w:rFonts w:ascii="Calibri" w:hAnsi="Calibri" w:cs="Calibri"/>
          <w:sz w:val="20"/>
          <w:szCs w:val="20"/>
          <w:lang w:bidi="th-TH"/>
        </w:rPr>
        <w:t>.”  This Agreement shall not be binding on either party until both parties have electronically executed versions of the Agreement that are identical (apart from the electronic execution) and delivered the same to the other party by electronic mail as an attachment.  Each party shall retain a paper copy of the electronic mail and attached executed Agreement received from the other party.</w:t>
      </w:r>
    </w:p>
    <w:p w:rsidR="0020700C" w:rsidRPr="00F2161F" w:rsidRDefault="0020700C" w:rsidP="0020700C">
      <w:pPr>
        <w:widowControl w:val="0"/>
        <w:rPr>
          <w:rFonts w:ascii="Calibri" w:hAnsi="Calibri" w:cs="Calibri"/>
          <w:sz w:val="20"/>
          <w:szCs w:val="20"/>
          <w:lang w:bidi="th-TH"/>
        </w:rPr>
      </w:pPr>
    </w:p>
    <w:p w:rsidR="0020700C" w:rsidRPr="00F2161F" w:rsidRDefault="0020700C" w:rsidP="0020700C">
      <w:pPr>
        <w:widowControl w:val="0"/>
        <w:rPr>
          <w:rFonts w:ascii="Calibri" w:hAnsi="Calibri" w:cs="Calibri"/>
          <w:sz w:val="20"/>
          <w:szCs w:val="20"/>
          <w:lang w:bidi="th-TH"/>
        </w:rPr>
      </w:pPr>
    </w:p>
    <w:p w:rsidR="0020700C" w:rsidRPr="00F2161F" w:rsidRDefault="0020700C" w:rsidP="0020700C">
      <w:pPr>
        <w:widowControl w:val="0"/>
        <w:rPr>
          <w:rFonts w:ascii="Calibri" w:hAnsi="Calibri" w:cs="Calibri"/>
          <w:sz w:val="20"/>
          <w:szCs w:val="20"/>
          <w:lang w:bidi="th-TH"/>
        </w:rPr>
      </w:pPr>
      <w:r w:rsidRPr="00F2161F">
        <w:rPr>
          <w:rFonts w:ascii="Calibri" w:hAnsi="Calibri" w:cs="Calibri"/>
          <w:sz w:val="20"/>
          <w:szCs w:val="20"/>
          <w:lang w:bidi="th-TH"/>
        </w:rPr>
        <w:t xml:space="preserve">Approved and authorized by </w:t>
      </w:r>
      <w:r>
        <w:rPr>
          <w:rFonts w:ascii="Calibri" w:hAnsi="Calibri" w:cs="Calibri"/>
          <w:b/>
          <w:sz w:val="20"/>
          <w:szCs w:val="20"/>
        </w:rPr>
        <w:t>BC GOLF GUIDE/GOLF THE WORLD VACATIONS</w:t>
      </w:r>
      <w:r w:rsidRPr="00F2161F">
        <w:rPr>
          <w:rFonts w:ascii="Calibri" w:hAnsi="Calibri" w:cs="Calibri"/>
          <w:b/>
          <w:sz w:val="20"/>
          <w:szCs w:val="20"/>
          <w:lang w:bidi="th-TH"/>
        </w:rPr>
        <w:t>:</w:t>
      </w:r>
    </w:p>
    <w:p w:rsidR="0020700C" w:rsidRPr="00F2161F" w:rsidRDefault="0020700C" w:rsidP="0020700C">
      <w:pPr>
        <w:widowControl w:val="0"/>
        <w:rPr>
          <w:rFonts w:ascii="Calibri" w:hAnsi="Calibri" w:cs="Calibri"/>
          <w:sz w:val="20"/>
          <w:szCs w:val="20"/>
          <w:lang w:bidi="th-TH"/>
        </w:rPr>
      </w:pPr>
    </w:p>
    <w:p w:rsidR="0020700C" w:rsidRPr="00F2161F" w:rsidRDefault="0020700C" w:rsidP="0020700C">
      <w:pPr>
        <w:widowControl w:val="0"/>
        <w:rPr>
          <w:rFonts w:ascii="Calibri" w:hAnsi="Calibri" w:cs="Calibri"/>
          <w:sz w:val="20"/>
          <w:szCs w:val="20"/>
          <w:lang w:bidi="th-TH"/>
        </w:rPr>
      </w:pPr>
      <w:r w:rsidRPr="00F2161F">
        <w:rPr>
          <w:rFonts w:ascii="Calibri" w:hAnsi="Calibri" w:cs="Calibri"/>
          <w:sz w:val="20"/>
          <w:szCs w:val="20"/>
          <w:lang w:bidi="th-TH"/>
        </w:rPr>
        <w:t>Name:  (Print)</w:t>
      </w:r>
      <w:r w:rsidRPr="00F2161F">
        <w:rPr>
          <w:rFonts w:ascii="Calibri" w:hAnsi="Calibri" w:cs="Calibri"/>
          <w:sz w:val="20"/>
          <w:szCs w:val="20"/>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p>
    <w:p w:rsidR="0020700C" w:rsidRPr="00F2161F" w:rsidRDefault="0020700C" w:rsidP="0020700C">
      <w:pPr>
        <w:widowControl w:val="0"/>
        <w:rPr>
          <w:rFonts w:ascii="Calibri" w:hAnsi="Calibri" w:cs="Calibri"/>
          <w:sz w:val="20"/>
          <w:szCs w:val="20"/>
          <w:lang w:bidi="th-TH"/>
        </w:rPr>
      </w:pPr>
    </w:p>
    <w:p w:rsidR="0020700C" w:rsidRPr="00F2161F" w:rsidRDefault="0020700C" w:rsidP="0020700C">
      <w:pPr>
        <w:widowControl w:val="0"/>
        <w:rPr>
          <w:rFonts w:ascii="Calibri" w:hAnsi="Calibri" w:cs="Calibri"/>
          <w:sz w:val="20"/>
          <w:szCs w:val="20"/>
          <w:lang w:bidi="th-TH"/>
        </w:rPr>
      </w:pPr>
      <w:r w:rsidRPr="00F2161F">
        <w:rPr>
          <w:rFonts w:ascii="Calibri" w:hAnsi="Calibri" w:cs="Calibri"/>
          <w:sz w:val="20"/>
          <w:szCs w:val="20"/>
          <w:lang w:bidi="th-TH"/>
        </w:rPr>
        <w:t>Title:  (Print)</w:t>
      </w:r>
      <w:r w:rsidRPr="00F2161F">
        <w:rPr>
          <w:rFonts w:ascii="Calibri" w:hAnsi="Calibri" w:cs="Calibri"/>
          <w:sz w:val="20"/>
          <w:szCs w:val="20"/>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p>
    <w:p w:rsidR="0020700C" w:rsidRPr="00F2161F" w:rsidRDefault="0020700C" w:rsidP="0020700C">
      <w:pPr>
        <w:widowControl w:val="0"/>
        <w:rPr>
          <w:rFonts w:ascii="Calibri" w:hAnsi="Calibri" w:cs="Calibri"/>
          <w:sz w:val="20"/>
          <w:szCs w:val="20"/>
          <w:lang w:bidi="th-TH"/>
        </w:rPr>
      </w:pPr>
    </w:p>
    <w:p w:rsidR="0020700C" w:rsidRPr="00F2161F" w:rsidRDefault="0020700C" w:rsidP="0020700C">
      <w:pPr>
        <w:widowControl w:val="0"/>
        <w:rPr>
          <w:rFonts w:ascii="Calibri" w:hAnsi="Calibri" w:cs="Calibri"/>
          <w:sz w:val="20"/>
          <w:szCs w:val="20"/>
          <w:u w:val="single"/>
          <w:lang w:bidi="th-TH"/>
        </w:rPr>
      </w:pPr>
      <w:r w:rsidRPr="00F2161F">
        <w:rPr>
          <w:rFonts w:ascii="Calibri" w:hAnsi="Calibri" w:cs="Calibri"/>
          <w:sz w:val="20"/>
          <w:szCs w:val="20"/>
          <w:lang w:bidi="th-TH"/>
        </w:rPr>
        <w:t>Date:</w:t>
      </w:r>
      <w:r w:rsidRPr="00F2161F">
        <w:rPr>
          <w:rFonts w:ascii="Calibri" w:hAnsi="Calibri" w:cs="Calibri"/>
          <w:sz w:val="20"/>
          <w:szCs w:val="20"/>
          <w:lang w:bidi="th-TH"/>
        </w:rPr>
        <w:tab/>
      </w:r>
      <w:r w:rsidRPr="00F2161F">
        <w:rPr>
          <w:rFonts w:ascii="Calibri" w:hAnsi="Calibri" w:cs="Calibri"/>
          <w:sz w:val="20"/>
          <w:szCs w:val="20"/>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p>
    <w:p w:rsidR="0020700C" w:rsidRPr="00F2161F" w:rsidRDefault="0020700C" w:rsidP="0020700C">
      <w:pPr>
        <w:widowControl w:val="0"/>
        <w:rPr>
          <w:rFonts w:ascii="Calibri" w:hAnsi="Calibri" w:cs="Calibri"/>
          <w:sz w:val="20"/>
          <w:szCs w:val="20"/>
          <w:lang w:bidi="th-TH"/>
        </w:rPr>
      </w:pPr>
    </w:p>
    <w:p w:rsidR="0020700C" w:rsidRPr="00F2161F" w:rsidRDefault="0020700C" w:rsidP="0020700C">
      <w:pPr>
        <w:widowControl w:val="0"/>
        <w:rPr>
          <w:rFonts w:ascii="Calibri" w:hAnsi="Calibri" w:cs="Calibri"/>
          <w:sz w:val="20"/>
          <w:szCs w:val="20"/>
          <w:lang w:bidi="th-TH"/>
        </w:rPr>
      </w:pPr>
      <w:r w:rsidRPr="00F2161F">
        <w:rPr>
          <w:rFonts w:ascii="Calibri" w:hAnsi="Calibri" w:cs="Calibri"/>
          <w:sz w:val="20"/>
          <w:szCs w:val="20"/>
          <w:lang w:bidi="th-TH"/>
        </w:rPr>
        <w:t>Electronic Signature</w:t>
      </w:r>
    </w:p>
    <w:p w:rsidR="0020700C" w:rsidRPr="00F2161F" w:rsidRDefault="0020700C" w:rsidP="0020700C">
      <w:pPr>
        <w:widowControl w:val="0"/>
        <w:rPr>
          <w:rFonts w:ascii="Calibri" w:hAnsi="Calibri" w:cs="Calibri"/>
          <w:sz w:val="20"/>
          <w:szCs w:val="20"/>
          <w:lang w:bidi="th-TH"/>
        </w:rPr>
      </w:pPr>
      <w:r w:rsidRPr="00F2161F">
        <w:rPr>
          <w:rFonts w:ascii="Calibri" w:hAnsi="Calibri" w:cs="Calibri"/>
          <w:b/>
          <w:i/>
          <w:sz w:val="20"/>
          <w:szCs w:val="20"/>
          <w:lang w:bidi="th-TH"/>
        </w:rPr>
        <w:t>(Replace Empty Box with Blackened Box Here to Enter Into Binding Obligation)</w:t>
      </w:r>
      <w:r w:rsidRPr="00F2161F">
        <w:rPr>
          <w:rFonts w:ascii="Calibri" w:hAnsi="Calibri" w:cs="Calibri"/>
          <w:sz w:val="20"/>
          <w:szCs w:val="20"/>
          <w:lang w:bidi="th-TH"/>
        </w:rPr>
        <w:t xml:space="preserve">:  </w:t>
      </w:r>
      <w:r w:rsidRPr="00F2161F">
        <w:rPr>
          <w:rFonts w:ascii="Calibri" w:hAnsi="Calibri" w:cs="Calibri"/>
          <w:sz w:val="20"/>
          <w:szCs w:val="20"/>
          <w:lang w:bidi="th-TH"/>
        </w:rPr>
        <w:sym w:font="Wingdings" w:char="0071"/>
      </w:r>
      <w:r w:rsidRPr="00F2161F">
        <w:rPr>
          <w:rFonts w:ascii="Calibri" w:hAnsi="Calibri" w:cs="Calibri"/>
          <w:sz w:val="20"/>
          <w:szCs w:val="20"/>
          <w:lang w:bidi="th-TH"/>
        </w:rPr>
        <w:tab/>
      </w:r>
    </w:p>
    <w:p w:rsidR="0020700C" w:rsidRPr="00F2161F" w:rsidRDefault="0020700C" w:rsidP="0020700C">
      <w:pPr>
        <w:widowControl w:val="0"/>
        <w:rPr>
          <w:rFonts w:ascii="Calibri" w:hAnsi="Calibri" w:cs="Calibri"/>
          <w:sz w:val="20"/>
          <w:szCs w:val="20"/>
          <w:lang w:bidi="th-TH"/>
        </w:rPr>
      </w:pPr>
      <w:r w:rsidRPr="00F2161F">
        <w:rPr>
          <w:rFonts w:ascii="Calibri" w:hAnsi="Calibri" w:cs="Calibri"/>
          <w:sz w:val="20"/>
          <w:szCs w:val="20"/>
          <w:lang w:bidi="th-TH"/>
        </w:rPr>
        <w:t xml:space="preserve">*This may be done in Microsoft Word by double-clicking on the above unfilled box, choosing a blackened box, and then clicking “Insert.” Alternatively, one can use the commands “Insert” and “Symbol,” choose the blackened box, and then click “Insert.” </w:t>
      </w:r>
    </w:p>
    <w:p w:rsidR="0020700C" w:rsidRPr="00F2161F" w:rsidRDefault="0020700C" w:rsidP="0020700C">
      <w:pPr>
        <w:widowControl w:val="0"/>
        <w:rPr>
          <w:rFonts w:ascii="Calibri" w:hAnsi="Calibri" w:cs="Calibri"/>
          <w:sz w:val="20"/>
          <w:szCs w:val="20"/>
          <w:lang w:bidi="th-TH"/>
        </w:rPr>
      </w:pPr>
    </w:p>
    <w:p w:rsidR="0020700C" w:rsidRPr="00F2161F" w:rsidRDefault="0020700C" w:rsidP="0020700C">
      <w:pPr>
        <w:widowControl w:val="0"/>
        <w:rPr>
          <w:rFonts w:ascii="Calibri" w:hAnsi="Calibri" w:cs="Calibri"/>
          <w:sz w:val="20"/>
          <w:szCs w:val="20"/>
          <w:lang w:bidi="th-TH"/>
        </w:rPr>
      </w:pPr>
      <w:r w:rsidRPr="00F2161F">
        <w:rPr>
          <w:rFonts w:ascii="Calibri" w:hAnsi="Calibri" w:cs="Calibri"/>
          <w:sz w:val="20"/>
          <w:szCs w:val="20"/>
          <w:lang w:bidi="th-TH"/>
        </w:rPr>
        <w:t xml:space="preserve">Approved and authorized by </w:t>
      </w:r>
      <w:r w:rsidRPr="00F2161F">
        <w:rPr>
          <w:rFonts w:ascii="Calibri" w:hAnsi="Calibri" w:cs="Calibri"/>
          <w:b/>
          <w:sz w:val="20"/>
          <w:szCs w:val="20"/>
          <w:lang w:bidi="th-TH"/>
        </w:rPr>
        <w:t xml:space="preserve">Senior Account Executive, Marriott International, </w:t>
      </w:r>
      <w:proofErr w:type="gramStart"/>
      <w:r w:rsidRPr="00F2161F">
        <w:rPr>
          <w:rFonts w:ascii="Calibri" w:hAnsi="Calibri" w:cs="Calibri"/>
          <w:b/>
          <w:sz w:val="20"/>
          <w:szCs w:val="20"/>
          <w:lang w:bidi="th-TH"/>
        </w:rPr>
        <w:t>Southwest</w:t>
      </w:r>
      <w:proofErr w:type="gramEnd"/>
      <w:r w:rsidRPr="00F2161F">
        <w:rPr>
          <w:rFonts w:ascii="Calibri" w:hAnsi="Calibri" w:cs="Calibri"/>
          <w:b/>
          <w:sz w:val="20"/>
          <w:szCs w:val="20"/>
          <w:lang w:bidi="th-TH"/>
        </w:rPr>
        <w:t xml:space="preserve"> Region.</w:t>
      </w:r>
    </w:p>
    <w:p w:rsidR="0020700C" w:rsidRPr="00F2161F" w:rsidRDefault="0020700C" w:rsidP="0020700C">
      <w:pPr>
        <w:widowControl w:val="0"/>
        <w:rPr>
          <w:rFonts w:ascii="Calibri" w:hAnsi="Calibri" w:cs="Calibri"/>
          <w:sz w:val="20"/>
          <w:szCs w:val="20"/>
          <w:lang w:bidi="th-TH"/>
        </w:rPr>
      </w:pPr>
    </w:p>
    <w:p w:rsidR="0020700C" w:rsidRPr="00F2161F" w:rsidRDefault="0020700C" w:rsidP="0020700C">
      <w:pPr>
        <w:widowControl w:val="0"/>
        <w:rPr>
          <w:rFonts w:ascii="Calibri" w:hAnsi="Calibri" w:cs="Calibri"/>
          <w:sz w:val="20"/>
          <w:szCs w:val="20"/>
          <w:lang w:bidi="th-TH"/>
        </w:rPr>
      </w:pPr>
      <w:r w:rsidRPr="00F2161F">
        <w:rPr>
          <w:rFonts w:ascii="Calibri" w:hAnsi="Calibri" w:cs="Calibri"/>
          <w:sz w:val="20"/>
          <w:szCs w:val="20"/>
          <w:lang w:bidi="th-TH"/>
        </w:rPr>
        <w:t>Name:  (Print)</w:t>
      </w:r>
      <w:r w:rsidRPr="00F2161F">
        <w:rPr>
          <w:rFonts w:ascii="Calibri" w:hAnsi="Calibri" w:cs="Calibri"/>
          <w:sz w:val="20"/>
          <w:szCs w:val="20"/>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Pr>
          <w:rFonts w:ascii="Calibri" w:hAnsi="Calibri" w:cs="Calibri"/>
          <w:sz w:val="20"/>
          <w:szCs w:val="20"/>
          <w:u w:val="single"/>
          <w:lang w:bidi="th-TH"/>
        </w:rPr>
        <w:t>Cherri Lamont</w:t>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p>
    <w:p w:rsidR="0020700C" w:rsidRPr="00F2161F" w:rsidRDefault="0020700C" w:rsidP="0020700C">
      <w:pPr>
        <w:widowControl w:val="0"/>
        <w:rPr>
          <w:rFonts w:ascii="Calibri" w:hAnsi="Calibri" w:cs="Calibri"/>
          <w:sz w:val="20"/>
          <w:szCs w:val="20"/>
          <w:lang w:bidi="th-TH"/>
        </w:rPr>
      </w:pPr>
    </w:p>
    <w:p w:rsidR="0020700C" w:rsidRPr="00F2161F" w:rsidRDefault="0020700C" w:rsidP="0020700C">
      <w:pPr>
        <w:widowControl w:val="0"/>
        <w:rPr>
          <w:rFonts w:ascii="Calibri" w:hAnsi="Calibri" w:cs="Calibri"/>
          <w:sz w:val="20"/>
          <w:szCs w:val="20"/>
          <w:lang w:bidi="th-TH"/>
        </w:rPr>
      </w:pPr>
      <w:r w:rsidRPr="00F2161F">
        <w:rPr>
          <w:rFonts w:ascii="Calibri" w:hAnsi="Calibri" w:cs="Calibri"/>
          <w:sz w:val="20"/>
          <w:szCs w:val="20"/>
          <w:lang w:bidi="th-TH"/>
        </w:rPr>
        <w:t>Title:  (Print)</w:t>
      </w:r>
      <w:r w:rsidRPr="00F2161F">
        <w:rPr>
          <w:rFonts w:ascii="Calibri" w:hAnsi="Calibri" w:cs="Calibri"/>
          <w:sz w:val="20"/>
          <w:szCs w:val="20"/>
          <w:lang w:bidi="th-TH"/>
        </w:rPr>
        <w:tab/>
      </w:r>
      <w:r w:rsidRPr="00F2161F">
        <w:rPr>
          <w:rFonts w:ascii="Calibri" w:hAnsi="Calibri" w:cs="Calibri"/>
          <w:sz w:val="20"/>
          <w:szCs w:val="20"/>
          <w:u w:val="single"/>
          <w:lang w:bidi="th-TH"/>
        </w:rPr>
        <w:t>Senior Account Executive, Travel Industry Sales</w:t>
      </w:r>
      <w:r w:rsidRPr="00F2161F">
        <w:rPr>
          <w:rFonts w:ascii="Calibri" w:hAnsi="Calibri" w:cs="Calibri"/>
          <w:sz w:val="20"/>
          <w:szCs w:val="20"/>
          <w:u w:val="single"/>
          <w:lang w:bidi="th-TH"/>
        </w:rPr>
        <w:tab/>
      </w:r>
    </w:p>
    <w:p w:rsidR="0020700C" w:rsidRPr="00F2161F" w:rsidRDefault="0020700C" w:rsidP="0020700C">
      <w:pPr>
        <w:widowControl w:val="0"/>
        <w:rPr>
          <w:rFonts w:ascii="Calibri" w:hAnsi="Calibri" w:cs="Calibri"/>
          <w:sz w:val="20"/>
          <w:szCs w:val="20"/>
          <w:lang w:bidi="th-TH"/>
        </w:rPr>
      </w:pPr>
    </w:p>
    <w:p w:rsidR="0020700C" w:rsidRPr="00F2161F" w:rsidRDefault="0020700C" w:rsidP="0020700C">
      <w:pPr>
        <w:widowControl w:val="0"/>
        <w:rPr>
          <w:rFonts w:ascii="Calibri" w:hAnsi="Calibri" w:cs="Calibri"/>
          <w:sz w:val="20"/>
          <w:szCs w:val="20"/>
          <w:u w:val="single"/>
          <w:lang w:bidi="th-TH"/>
        </w:rPr>
      </w:pPr>
      <w:r w:rsidRPr="00F2161F">
        <w:rPr>
          <w:rFonts w:ascii="Calibri" w:hAnsi="Calibri" w:cs="Calibri"/>
          <w:sz w:val="20"/>
          <w:szCs w:val="20"/>
          <w:lang w:bidi="th-TH"/>
        </w:rPr>
        <w:t>Date:</w:t>
      </w:r>
      <w:r w:rsidRPr="00F2161F">
        <w:rPr>
          <w:rFonts w:ascii="Calibri" w:hAnsi="Calibri" w:cs="Calibri"/>
          <w:sz w:val="20"/>
          <w:szCs w:val="20"/>
          <w:lang w:bidi="th-TH"/>
        </w:rPr>
        <w:tab/>
      </w:r>
      <w:r w:rsidRPr="00F2161F">
        <w:rPr>
          <w:rFonts w:ascii="Calibri" w:hAnsi="Calibri" w:cs="Calibri"/>
          <w:sz w:val="20"/>
          <w:szCs w:val="20"/>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r w:rsidRPr="00F2161F">
        <w:rPr>
          <w:rFonts w:ascii="Calibri" w:hAnsi="Calibri" w:cs="Calibri"/>
          <w:sz w:val="20"/>
          <w:szCs w:val="20"/>
          <w:u w:val="single"/>
          <w:lang w:bidi="th-TH"/>
        </w:rPr>
        <w:tab/>
      </w:r>
    </w:p>
    <w:p w:rsidR="0020700C" w:rsidRPr="00F2161F" w:rsidRDefault="0020700C" w:rsidP="0020700C">
      <w:pPr>
        <w:widowControl w:val="0"/>
        <w:rPr>
          <w:rFonts w:ascii="Calibri" w:hAnsi="Calibri" w:cs="Calibri"/>
          <w:sz w:val="20"/>
          <w:szCs w:val="20"/>
          <w:lang w:bidi="th-TH"/>
        </w:rPr>
      </w:pPr>
      <w:r w:rsidRPr="00F2161F">
        <w:rPr>
          <w:rFonts w:ascii="Calibri" w:hAnsi="Calibri" w:cs="Calibri"/>
          <w:b/>
          <w:i/>
          <w:sz w:val="20"/>
          <w:szCs w:val="20"/>
          <w:lang w:bidi="th-TH"/>
        </w:rPr>
        <w:t>(Replace Empty Box with Blackened Box Here to Enter Into Binding Obligation)</w:t>
      </w:r>
      <w:r w:rsidRPr="00F2161F">
        <w:rPr>
          <w:rFonts w:ascii="Calibri" w:hAnsi="Calibri" w:cs="Calibri"/>
          <w:sz w:val="20"/>
          <w:szCs w:val="20"/>
          <w:lang w:bidi="th-TH"/>
        </w:rPr>
        <w:t xml:space="preserve">:  </w:t>
      </w:r>
      <w:r w:rsidRPr="00F2161F">
        <w:rPr>
          <w:rFonts w:ascii="Calibri" w:hAnsi="Calibri" w:cs="Calibri"/>
          <w:sz w:val="20"/>
          <w:szCs w:val="20"/>
          <w:lang w:bidi="th-TH"/>
        </w:rPr>
        <w:sym w:font="Wingdings" w:char="0071"/>
      </w:r>
      <w:r w:rsidRPr="00F2161F">
        <w:rPr>
          <w:rFonts w:ascii="Calibri" w:hAnsi="Calibri" w:cs="Calibri"/>
          <w:sz w:val="20"/>
          <w:szCs w:val="20"/>
          <w:lang w:bidi="th-TH"/>
        </w:rPr>
        <w:tab/>
      </w:r>
    </w:p>
    <w:p w:rsidR="0020700C" w:rsidRPr="00F2161F" w:rsidRDefault="0020700C" w:rsidP="0020700C">
      <w:pPr>
        <w:rPr>
          <w:rFonts w:ascii="Calibri" w:hAnsi="Calibri" w:cs="Calibri"/>
          <w:sz w:val="20"/>
          <w:szCs w:val="20"/>
        </w:rPr>
      </w:pPr>
    </w:p>
    <w:p w:rsidR="0020700C" w:rsidRPr="00F2161F" w:rsidRDefault="0020700C" w:rsidP="0020700C">
      <w:pPr>
        <w:tabs>
          <w:tab w:val="left" w:pos="1650"/>
        </w:tabs>
        <w:rPr>
          <w:rFonts w:ascii="Calibri" w:hAnsi="Calibri" w:cs="Calibri"/>
          <w:sz w:val="20"/>
          <w:szCs w:val="20"/>
        </w:rPr>
      </w:pPr>
    </w:p>
    <w:p w:rsidR="00683512" w:rsidRDefault="00683512"/>
    <w:sectPr w:rsidR="00683512" w:rsidSect="00A70BF1">
      <w:footerReference w:type="even" r:id="rId22"/>
      <w:footerReference w:type="default" r:id="rId23"/>
      <w:pgSz w:w="12240" w:h="15840" w:code="1"/>
      <w:pgMar w:top="864"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532" w:rsidRDefault="00786532" w:rsidP="0020700C">
      <w:r>
        <w:separator/>
      </w:r>
    </w:p>
  </w:endnote>
  <w:endnote w:type="continuationSeparator" w:id="0">
    <w:p w:rsidR="00786532" w:rsidRDefault="00786532" w:rsidP="00207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266" w:rsidRDefault="00B2667C" w:rsidP="00374C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40266" w:rsidRDefault="007865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266" w:rsidRDefault="00B2667C" w:rsidP="00C15558">
    <w:pPr>
      <w:pStyle w:val="Footer"/>
      <w:jc w:val="center"/>
    </w:pPr>
    <w:r>
      <w:t xml:space="preserve">MARRIOTT CONFIDENTIAL </w:t>
    </w:r>
    <w:smartTag w:uri="urn:schemas-microsoft-com:office:smarttags" w:element="stockticker">
      <w:r>
        <w:t>AND</w:t>
      </w:r>
    </w:smartTag>
    <w:r>
      <w:t xml:space="preserve"> PROPRIETARY INFORMATION</w:t>
    </w:r>
  </w:p>
  <w:p w:rsidR="00540266" w:rsidRDefault="00B2667C" w:rsidP="00C15558">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886FF3">
      <w:rPr>
        <w:rStyle w:val="PageNumber"/>
        <w:noProof/>
      </w:rPr>
      <w:t>1</w:t>
    </w:r>
    <w:r>
      <w:rPr>
        <w:rStyle w:val="PageNumber"/>
      </w:rPr>
      <w:fldChar w:fldCharType="end"/>
    </w:r>
  </w:p>
  <w:p w:rsidR="00540266" w:rsidRDefault="00B2667C" w:rsidP="00C15558">
    <w:pPr>
      <w:pStyle w:val="Footer"/>
      <w:jc w:val="center"/>
      <w:rPr>
        <w:rStyle w:val="PageNumber"/>
      </w:rPr>
    </w:pPr>
    <w:r>
      <w:rPr>
        <w:rStyle w:val="PageNumber"/>
      </w:rPr>
      <w:t xml:space="preserve">                                                                                                                                            BC GOLF GUIDE/GOLF THE WORLD VACATIONS</w:t>
    </w:r>
    <w:del w:id="6" w:author="Tiffany Majors" w:date="2014-09-10T15:18:00Z">
      <w:r w:rsidDel="00A04812">
        <w:rPr>
          <w:rStyle w:val="PageNumber"/>
        </w:rPr>
        <w:delText xml:space="preserve"> </w:delText>
      </w:r>
    </w:del>
  </w:p>
  <w:p w:rsidR="00540266" w:rsidRPr="00962F86" w:rsidRDefault="00B2667C" w:rsidP="00962F86">
    <w:pPr>
      <w:pStyle w:val="Footer"/>
      <w:ind w:left="6480"/>
      <w:jc w:val="center"/>
      <w:rPr>
        <w:color w:val="FF0000"/>
      </w:rPr>
    </w:pPr>
    <w:r>
      <w:rPr>
        <w:rStyle w:val="PageNumber"/>
      </w:rPr>
      <w:br/>
    </w:r>
    <w:r w:rsidRPr="00962F86">
      <w:rPr>
        <w:rStyle w:val="PageNumber"/>
        <w:color w:val="FF0000"/>
      </w:rPr>
      <w:t>Initial:   __</w:t>
    </w:r>
    <w:ins w:id="7" w:author="Tiffany Majors" w:date="2014-09-10T15:19:00Z">
      <w:r>
        <w:rPr>
          <w:rStyle w:val="PageNumber"/>
          <w:color w:val="FF0000"/>
        </w:rPr>
        <w:t xml:space="preserve"> </w:t>
      </w:r>
    </w:ins>
    <w:r w:rsidRPr="00962F86">
      <w:rPr>
        <w:rStyle w:val="PageNumber"/>
        <w:color w:val="FF0000"/>
      </w:rPr>
      <w:t>____</w:t>
    </w:r>
  </w:p>
  <w:p w:rsidR="00540266" w:rsidRDefault="007865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532" w:rsidRDefault="00786532" w:rsidP="0020700C">
      <w:r>
        <w:separator/>
      </w:r>
    </w:p>
  </w:footnote>
  <w:footnote w:type="continuationSeparator" w:id="0">
    <w:p w:rsidR="00786532" w:rsidRDefault="00786532" w:rsidP="002070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35E2"/>
    <w:multiLevelType w:val="hybridMultilevel"/>
    <w:tmpl w:val="9DFEBD12"/>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E190EC5"/>
    <w:multiLevelType w:val="hybridMultilevel"/>
    <w:tmpl w:val="84AC58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01283B"/>
    <w:multiLevelType w:val="hybridMultilevel"/>
    <w:tmpl w:val="45F8B9B4"/>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32036D42"/>
    <w:multiLevelType w:val="hybridMultilevel"/>
    <w:tmpl w:val="BA74707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7E1023B"/>
    <w:multiLevelType w:val="hybridMultilevel"/>
    <w:tmpl w:val="A90A853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54926D2"/>
    <w:multiLevelType w:val="hybridMultilevel"/>
    <w:tmpl w:val="FF6691C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5795428D"/>
    <w:multiLevelType w:val="hybridMultilevel"/>
    <w:tmpl w:val="2132C6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6180269"/>
    <w:multiLevelType w:val="hybridMultilevel"/>
    <w:tmpl w:val="369A0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F24692"/>
    <w:multiLevelType w:val="hybridMultilevel"/>
    <w:tmpl w:val="864A242A"/>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72BD0147"/>
    <w:multiLevelType w:val="hybridMultilevel"/>
    <w:tmpl w:val="724E7522"/>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0"/>
  </w:num>
  <w:num w:numId="3">
    <w:abstractNumId w:val="8"/>
  </w:num>
  <w:num w:numId="4">
    <w:abstractNumId w:val="6"/>
  </w:num>
  <w:num w:numId="5">
    <w:abstractNumId w:val="3"/>
  </w:num>
  <w:num w:numId="6">
    <w:abstractNumId w:val="1"/>
  </w:num>
  <w:num w:numId="7">
    <w:abstractNumId w:val="7"/>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cumentProtection w:edit="trackedChanges" w:enforcement="1" w:cryptProviderType="rsaFull" w:cryptAlgorithmClass="hash" w:cryptAlgorithmType="typeAny" w:cryptAlgorithmSid="4" w:cryptSpinCount="100000" w:hash="F9Fl87X1xlU0d7SC7Mu2hxdBX2U=" w:salt="FFvRQcAmKnbOmwBOR/fg2w=="/>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00C"/>
    <w:rsid w:val="0020700C"/>
    <w:rsid w:val="00683512"/>
    <w:rsid w:val="00786532"/>
    <w:rsid w:val="00886FF3"/>
    <w:rsid w:val="00B2667C"/>
    <w:rsid w:val="00D74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00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0700C"/>
    <w:pPr>
      <w:keepNext/>
      <w:widowControl w:val="0"/>
      <w:pBdr>
        <w:top w:val="single" w:sz="4" w:space="1" w:color="auto"/>
        <w:left w:val="single" w:sz="4" w:space="4" w:color="auto"/>
        <w:bottom w:val="single" w:sz="4" w:space="1" w:color="auto"/>
        <w:right w:val="single" w:sz="4" w:space="4" w:color="auto"/>
      </w:pBdr>
      <w:shd w:val="clear" w:color="auto" w:fill="00000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snapToGrid w:val="0"/>
      <w:color w:val="FFFFFF"/>
      <w:sz w:val="20"/>
      <w:szCs w:val="20"/>
    </w:rPr>
  </w:style>
  <w:style w:type="paragraph" w:styleId="Heading2">
    <w:name w:val="heading 2"/>
    <w:basedOn w:val="Normal"/>
    <w:next w:val="Normal"/>
    <w:link w:val="Heading2Char"/>
    <w:qFormat/>
    <w:rsid w:val="0020700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700C"/>
    <w:rPr>
      <w:rFonts w:ascii="Times New Roman" w:eastAsia="Times New Roman" w:hAnsi="Times New Roman" w:cs="Times New Roman"/>
      <w:b/>
      <w:snapToGrid w:val="0"/>
      <w:color w:val="FFFFFF"/>
      <w:sz w:val="20"/>
      <w:szCs w:val="20"/>
      <w:shd w:val="clear" w:color="auto" w:fill="000000"/>
    </w:rPr>
  </w:style>
  <w:style w:type="paragraph" w:styleId="BodyText">
    <w:name w:val="Body Text"/>
    <w:link w:val="BodyTextChar"/>
    <w:uiPriority w:val="99"/>
    <w:rsid w:val="0020700C"/>
    <w:pPr>
      <w:spacing w:after="0" w:line="240" w:lineRule="auto"/>
    </w:pPr>
    <w:rPr>
      <w:rFonts w:ascii="Times New Roman" w:eastAsia="Times New Roman" w:hAnsi="Times New Roman" w:cs="Times New Roman"/>
      <w:color w:val="000000"/>
      <w:sz w:val="24"/>
      <w:szCs w:val="20"/>
    </w:rPr>
  </w:style>
  <w:style w:type="character" w:customStyle="1" w:styleId="BodyTextChar">
    <w:name w:val="Body Text Char"/>
    <w:basedOn w:val="DefaultParagraphFont"/>
    <w:link w:val="BodyText"/>
    <w:uiPriority w:val="99"/>
    <w:rsid w:val="0020700C"/>
    <w:rPr>
      <w:rFonts w:ascii="Times New Roman" w:eastAsia="Times New Roman" w:hAnsi="Times New Roman" w:cs="Times New Roman"/>
      <w:color w:val="000000"/>
      <w:sz w:val="24"/>
      <w:szCs w:val="20"/>
    </w:rPr>
  </w:style>
  <w:style w:type="paragraph" w:styleId="Footer">
    <w:name w:val="footer"/>
    <w:basedOn w:val="Normal"/>
    <w:link w:val="FooterChar"/>
    <w:rsid w:val="0020700C"/>
    <w:pPr>
      <w:tabs>
        <w:tab w:val="center" w:pos="4320"/>
        <w:tab w:val="right" w:pos="8640"/>
      </w:tabs>
    </w:pPr>
    <w:rPr>
      <w:sz w:val="20"/>
      <w:szCs w:val="20"/>
    </w:rPr>
  </w:style>
  <w:style w:type="character" w:customStyle="1" w:styleId="FooterChar">
    <w:name w:val="Footer Char"/>
    <w:basedOn w:val="DefaultParagraphFont"/>
    <w:link w:val="Footer"/>
    <w:rsid w:val="0020700C"/>
    <w:rPr>
      <w:rFonts w:ascii="Times New Roman" w:eastAsia="Times New Roman" w:hAnsi="Times New Roman" w:cs="Times New Roman"/>
      <w:sz w:val="20"/>
      <w:szCs w:val="20"/>
    </w:rPr>
  </w:style>
  <w:style w:type="character" w:styleId="PageNumber">
    <w:name w:val="page number"/>
    <w:basedOn w:val="DefaultParagraphFont"/>
    <w:rsid w:val="0020700C"/>
  </w:style>
  <w:style w:type="paragraph" w:customStyle="1" w:styleId="Legal5L1">
    <w:name w:val="Legal5_L1"/>
    <w:basedOn w:val="Normal"/>
    <w:next w:val="Normal"/>
    <w:uiPriority w:val="99"/>
    <w:rsid w:val="0020700C"/>
    <w:pPr>
      <w:widowControl w:val="0"/>
      <w:tabs>
        <w:tab w:val="left" w:pos="720"/>
      </w:tabs>
      <w:spacing w:after="240"/>
    </w:pPr>
    <w:rPr>
      <w:szCs w:val="20"/>
    </w:rPr>
  </w:style>
  <w:style w:type="paragraph" w:styleId="ListParagraph">
    <w:name w:val="List Paragraph"/>
    <w:basedOn w:val="Normal"/>
    <w:uiPriority w:val="99"/>
    <w:qFormat/>
    <w:rsid w:val="0020700C"/>
    <w:pPr>
      <w:ind w:left="720"/>
    </w:pPr>
  </w:style>
  <w:style w:type="character" w:customStyle="1" w:styleId="Heading2Char">
    <w:name w:val="Heading 2 Char"/>
    <w:basedOn w:val="DefaultParagraphFont"/>
    <w:link w:val="Heading2"/>
    <w:rsid w:val="0020700C"/>
    <w:rPr>
      <w:rFonts w:ascii="Arial" w:eastAsia="Times New Roman" w:hAnsi="Arial" w:cs="Arial"/>
      <w:b/>
      <w:bCs/>
      <w:i/>
      <w:iCs/>
      <w:sz w:val="28"/>
      <w:szCs w:val="28"/>
    </w:rPr>
  </w:style>
  <w:style w:type="character" w:styleId="Hyperlink">
    <w:name w:val="Hyperlink"/>
    <w:rsid w:val="0020700C"/>
    <w:rPr>
      <w:color w:val="0000FF"/>
      <w:u w:val="single"/>
    </w:rPr>
  </w:style>
  <w:style w:type="paragraph" w:styleId="BodyText2">
    <w:name w:val="Body Text 2"/>
    <w:basedOn w:val="Normal"/>
    <w:link w:val="BodyText2Char"/>
    <w:rsid w:val="0020700C"/>
    <w:pPr>
      <w:spacing w:after="120" w:line="480" w:lineRule="auto"/>
    </w:pPr>
  </w:style>
  <w:style w:type="character" w:customStyle="1" w:styleId="BodyText2Char">
    <w:name w:val="Body Text 2 Char"/>
    <w:basedOn w:val="DefaultParagraphFont"/>
    <w:link w:val="BodyText2"/>
    <w:rsid w:val="0020700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0700C"/>
    <w:pPr>
      <w:tabs>
        <w:tab w:val="center" w:pos="4680"/>
        <w:tab w:val="right" w:pos="9360"/>
      </w:tabs>
    </w:pPr>
  </w:style>
  <w:style w:type="character" w:customStyle="1" w:styleId="HeaderChar">
    <w:name w:val="Header Char"/>
    <w:basedOn w:val="DefaultParagraphFont"/>
    <w:link w:val="Header"/>
    <w:uiPriority w:val="99"/>
    <w:rsid w:val="0020700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00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0700C"/>
    <w:pPr>
      <w:keepNext/>
      <w:widowControl w:val="0"/>
      <w:pBdr>
        <w:top w:val="single" w:sz="4" w:space="1" w:color="auto"/>
        <w:left w:val="single" w:sz="4" w:space="4" w:color="auto"/>
        <w:bottom w:val="single" w:sz="4" w:space="1" w:color="auto"/>
        <w:right w:val="single" w:sz="4" w:space="4" w:color="auto"/>
      </w:pBdr>
      <w:shd w:val="clear" w:color="auto" w:fill="00000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snapToGrid w:val="0"/>
      <w:color w:val="FFFFFF"/>
      <w:sz w:val="20"/>
      <w:szCs w:val="20"/>
    </w:rPr>
  </w:style>
  <w:style w:type="paragraph" w:styleId="Heading2">
    <w:name w:val="heading 2"/>
    <w:basedOn w:val="Normal"/>
    <w:next w:val="Normal"/>
    <w:link w:val="Heading2Char"/>
    <w:qFormat/>
    <w:rsid w:val="0020700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700C"/>
    <w:rPr>
      <w:rFonts w:ascii="Times New Roman" w:eastAsia="Times New Roman" w:hAnsi="Times New Roman" w:cs="Times New Roman"/>
      <w:b/>
      <w:snapToGrid w:val="0"/>
      <w:color w:val="FFFFFF"/>
      <w:sz w:val="20"/>
      <w:szCs w:val="20"/>
      <w:shd w:val="clear" w:color="auto" w:fill="000000"/>
    </w:rPr>
  </w:style>
  <w:style w:type="paragraph" w:styleId="BodyText">
    <w:name w:val="Body Text"/>
    <w:link w:val="BodyTextChar"/>
    <w:uiPriority w:val="99"/>
    <w:rsid w:val="0020700C"/>
    <w:pPr>
      <w:spacing w:after="0" w:line="240" w:lineRule="auto"/>
    </w:pPr>
    <w:rPr>
      <w:rFonts w:ascii="Times New Roman" w:eastAsia="Times New Roman" w:hAnsi="Times New Roman" w:cs="Times New Roman"/>
      <w:color w:val="000000"/>
      <w:sz w:val="24"/>
      <w:szCs w:val="20"/>
    </w:rPr>
  </w:style>
  <w:style w:type="character" w:customStyle="1" w:styleId="BodyTextChar">
    <w:name w:val="Body Text Char"/>
    <w:basedOn w:val="DefaultParagraphFont"/>
    <w:link w:val="BodyText"/>
    <w:uiPriority w:val="99"/>
    <w:rsid w:val="0020700C"/>
    <w:rPr>
      <w:rFonts w:ascii="Times New Roman" w:eastAsia="Times New Roman" w:hAnsi="Times New Roman" w:cs="Times New Roman"/>
      <w:color w:val="000000"/>
      <w:sz w:val="24"/>
      <w:szCs w:val="20"/>
    </w:rPr>
  </w:style>
  <w:style w:type="paragraph" w:styleId="Footer">
    <w:name w:val="footer"/>
    <w:basedOn w:val="Normal"/>
    <w:link w:val="FooterChar"/>
    <w:rsid w:val="0020700C"/>
    <w:pPr>
      <w:tabs>
        <w:tab w:val="center" w:pos="4320"/>
        <w:tab w:val="right" w:pos="8640"/>
      </w:tabs>
    </w:pPr>
    <w:rPr>
      <w:sz w:val="20"/>
      <w:szCs w:val="20"/>
    </w:rPr>
  </w:style>
  <w:style w:type="character" w:customStyle="1" w:styleId="FooterChar">
    <w:name w:val="Footer Char"/>
    <w:basedOn w:val="DefaultParagraphFont"/>
    <w:link w:val="Footer"/>
    <w:rsid w:val="0020700C"/>
    <w:rPr>
      <w:rFonts w:ascii="Times New Roman" w:eastAsia="Times New Roman" w:hAnsi="Times New Roman" w:cs="Times New Roman"/>
      <w:sz w:val="20"/>
      <w:szCs w:val="20"/>
    </w:rPr>
  </w:style>
  <w:style w:type="character" w:styleId="PageNumber">
    <w:name w:val="page number"/>
    <w:basedOn w:val="DefaultParagraphFont"/>
    <w:rsid w:val="0020700C"/>
  </w:style>
  <w:style w:type="paragraph" w:customStyle="1" w:styleId="Legal5L1">
    <w:name w:val="Legal5_L1"/>
    <w:basedOn w:val="Normal"/>
    <w:next w:val="Normal"/>
    <w:uiPriority w:val="99"/>
    <w:rsid w:val="0020700C"/>
    <w:pPr>
      <w:widowControl w:val="0"/>
      <w:tabs>
        <w:tab w:val="left" w:pos="720"/>
      </w:tabs>
      <w:spacing w:after="240"/>
    </w:pPr>
    <w:rPr>
      <w:szCs w:val="20"/>
    </w:rPr>
  </w:style>
  <w:style w:type="paragraph" w:styleId="ListParagraph">
    <w:name w:val="List Paragraph"/>
    <w:basedOn w:val="Normal"/>
    <w:uiPriority w:val="99"/>
    <w:qFormat/>
    <w:rsid w:val="0020700C"/>
    <w:pPr>
      <w:ind w:left="720"/>
    </w:pPr>
  </w:style>
  <w:style w:type="character" w:customStyle="1" w:styleId="Heading2Char">
    <w:name w:val="Heading 2 Char"/>
    <w:basedOn w:val="DefaultParagraphFont"/>
    <w:link w:val="Heading2"/>
    <w:rsid w:val="0020700C"/>
    <w:rPr>
      <w:rFonts w:ascii="Arial" w:eastAsia="Times New Roman" w:hAnsi="Arial" w:cs="Arial"/>
      <w:b/>
      <w:bCs/>
      <w:i/>
      <w:iCs/>
      <w:sz w:val="28"/>
      <w:szCs w:val="28"/>
    </w:rPr>
  </w:style>
  <w:style w:type="character" w:styleId="Hyperlink">
    <w:name w:val="Hyperlink"/>
    <w:rsid w:val="0020700C"/>
    <w:rPr>
      <w:color w:val="0000FF"/>
      <w:u w:val="single"/>
    </w:rPr>
  </w:style>
  <w:style w:type="paragraph" w:styleId="BodyText2">
    <w:name w:val="Body Text 2"/>
    <w:basedOn w:val="Normal"/>
    <w:link w:val="BodyText2Char"/>
    <w:rsid w:val="0020700C"/>
    <w:pPr>
      <w:spacing w:after="120" w:line="480" w:lineRule="auto"/>
    </w:pPr>
  </w:style>
  <w:style w:type="character" w:customStyle="1" w:styleId="BodyText2Char">
    <w:name w:val="Body Text 2 Char"/>
    <w:basedOn w:val="DefaultParagraphFont"/>
    <w:link w:val="BodyText2"/>
    <w:rsid w:val="0020700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0700C"/>
    <w:pPr>
      <w:tabs>
        <w:tab w:val="center" w:pos="4680"/>
        <w:tab w:val="right" w:pos="9360"/>
      </w:tabs>
    </w:pPr>
  </w:style>
  <w:style w:type="character" w:customStyle="1" w:styleId="HeaderChar">
    <w:name w:val="Header Char"/>
    <w:basedOn w:val="DefaultParagraphFont"/>
    <w:link w:val="Header"/>
    <w:uiPriority w:val="99"/>
    <w:rsid w:val="0020700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hyperlink" Target="http://www.marriott.com/ctdca"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3314</Words>
  <Characters>18891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Marriott International</Company>
  <LinksUpToDate>false</LinksUpToDate>
  <CharactersWithSpaces>22161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Boutell, Jordyn</dc:creator>
  <cp:lastModifiedBy>Boutell, Jordyn</cp:lastModifiedBy>
  <cp:revision>3</cp:revision>
  <dcterms:created xsi:type="dcterms:W3CDTF">2015-10-29T16:41:00Z</dcterms:created>
  <dcterms:modified xsi:type="dcterms:W3CDTF">2015-10-29T17:27:00Z</dcterms:modified>
</cp:coreProperties>
</file>